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774CBD">
            <w:pPr>
              <w:pStyle w:val="Header"/>
            </w:pPr>
            <w:hyperlink r:id="rId8" w:history="1">
              <w:r w:rsidR="00CB09CB" w:rsidRPr="00E449D0">
                <w:rPr>
                  <w:rStyle w:val="Hyperlink"/>
                </w:rPr>
                <w:t>849</w:t>
              </w:r>
            </w:hyperlink>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CB09CB">
            <w:pPr>
              <w:pStyle w:val="Header"/>
            </w:pPr>
            <w:r>
              <w:t>Clarification of the Range of Voltage Set Points at a Generation Resource’s POI</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774CBD" w:rsidP="00774CBD">
            <w:pPr>
              <w:pStyle w:val="NormalArial"/>
            </w:pPr>
            <w:r>
              <w:t>April 24</w:t>
            </w:r>
            <w:r w:rsidR="00B13257">
              <w:t>, 2019</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Name</w:t>
            </w:r>
          </w:p>
        </w:tc>
        <w:tc>
          <w:tcPr>
            <w:tcW w:w="7560" w:type="dxa"/>
            <w:gridSpan w:val="2"/>
            <w:vAlign w:val="center"/>
          </w:tcPr>
          <w:p w:rsidR="00444EF1" w:rsidRDefault="00444EF1" w:rsidP="00444EF1">
            <w:pPr>
              <w:pStyle w:val="NormalArial"/>
            </w:pPr>
            <w:r>
              <w:t>Stephen Solis</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E-mail Address</w:t>
            </w:r>
          </w:p>
        </w:tc>
        <w:tc>
          <w:tcPr>
            <w:tcW w:w="7560" w:type="dxa"/>
            <w:gridSpan w:val="2"/>
            <w:vAlign w:val="center"/>
          </w:tcPr>
          <w:p w:rsidR="00444EF1" w:rsidRDefault="00774CBD" w:rsidP="00444EF1">
            <w:pPr>
              <w:pStyle w:val="NormalArial"/>
            </w:pPr>
            <w:hyperlink r:id="rId9" w:history="1">
              <w:r w:rsidR="00444EF1" w:rsidRPr="007E0802">
                <w:rPr>
                  <w:rStyle w:val="Hyperlink"/>
                </w:rPr>
                <w:t>Stephen.solis@ercot.com</w:t>
              </w:r>
            </w:hyperlink>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Company</w:t>
            </w:r>
          </w:p>
        </w:tc>
        <w:tc>
          <w:tcPr>
            <w:tcW w:w="7560" w:type="dxa"/>
            <w:gridSpan w:val="2"/>
            <w:vAlign w:val="center"/>
          </w:tcPr>
          <w:p w:rsidR="00444EF1" w:rsidRDefault="00444EF1" w:rsidP="00444EF1">
            <w:pPr>
              <w:pStyle w:val="NormalArial"/>
            </w:pPr>
            <w:r>
              <w:t>ERCOT</w:t>
            </w:r>
          </w:p>
        </w:tc>
      </w:tr>
      <w:tr w:rsidR="00444EF1">
        <w:trPr>
          <w:trHeight w:val="350"/>
        </w:trPr>
        <w:tc>
          <w:tcPr>
            <w:tcW w:w="2880" w:type="dxa"/>
            <w:gridSpan w:val="2"/>
            <w:tcBorders>
              <w:bottom w:val="single" w:sz="4" w:space="0" w:color="auto"/>
            </w:tcBorders>
            <w:shd w:val="clear" w:color="auto" w:fill="FFFFFF"/>
            <w:vAlign w:val="center"/>
          </w:tcPr>
          <w:p w:rsidR="00444EF1" w:rsidRPr="00EC55B3" w:rsidRDefault="00444EF1" w:rsidP="00444EF1">
            <w:pPr>
              <w:pStyle w:val="Header"/>
            </w:pPr>
            <w:r w:rsidRPr="00EC55B3">
              <w:t>Phone Number</w:t>
            </w:r>
          </w:p>
        </w:tc>
        <w:tc>
          <w:tcPr>
            <w:tcW w:w="7560" w:type="dxa"/>
            <w:gridSpan w:val="2"/>
            <w:tcBorders>
              <w:bottom w:val="single" w:sz="4" w:space="0" w:color="auto"/>
            </w:tcBorders>
            <w:vAlign w:val="center"/>
          </w:tcPr>
          <w:p w:rsidR="00444EF1" w:rsidRDefault="00444EF1" w:rsidP="00444EF1">
            <w:pPr>
              <w:pStyle w:val="NormalArial"/>
            </w:pPr>
            <w:r>
              <w:t>512-248-6772</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t>Cell</w:t>
            </w:r>
            <w:r w:rsidRPr="00EC55B3">
              <w:t xml:space="preserve"> Number</w:t>
            </w:r>
          </w:p>
        </w:tc>
        <w:tc>
          <w:tcPr>
            <w:tcW w:w="7560" w:type="dxa"/>
            <w:gridSpan w:val="2"/>
            <w:vAlign w:val="center"/>
          </w:tcPr>
          <w:p w:rsidR="00444EF1" w:rsidRDefault="00444EF1" w:rsidP="00444EF1">
            <w:pPr>
              <w:pStyle w:val="NormalArial"/>
            </w:pPr>
            <w:r>
              <w:t>512-426-4721</w:t>
            </w:r>
          </w:p>
        </w:tc>
      </w:tr>
      <w:tr w:rsidR="00444EF1">
        <w:trPr>
          <w:trHeight w:val="350"/>
        </w:trPr>
        <w:tc>
          <w:tcPr>
            <w:tcW w:w="2880" w:type="dxa"/>
            <w:gridSpan w:val="2"/>
            <w:tcBorders>
              <w:bottom w:val="single" w:sz="4" w:space="0" w:color="auto"/>
            </w:tcBorders>
            <w:shd w:val="clear" w:color="auto" w:fill="FFFFFF"/>
            <w:vAlign w:val="center"/>
          </w:tcPr>
          <w:p w:rsidR="00444EF1" w:rsidRPr="00EC55B3" w:rsidDel="00075A94" w:rsidRDefault="00444EF1" w:rsidP="00444EF1">
            <w:pPr>
              <w:pStyle w:val="Header"/>
            </w:pPr>
            <w:r>
              <w:t>Market Segment</w:t>
            </w:r>
          </w:p>
        </w:tc>
        <w:tc>
          <w:tcPr>
            <w:tcW w:w="7560" w:type="dxa"/>
            <w:gridSpan w:val="2"/>
            <w:tcBorders>
              <w:bottom w:val="single" w:sz="4" w:space="0" w:color="auto"/>
            </w:tcBorders>
            <w:vAlign w:val="center"/>
          </w:tcPr>
          <w:p w:rsidR="00444EF1" w:rsidRDefault="00444EF1" w:rsidP="00444EF1">
            <w:pPr>
              <w:pStyle w:val="NormalArial"/>
            </w:pPr>
            <w:r>
              <w:t>Not applicable</w:t>
            </w:r>
          </w:p>
        </w:tc>
      </w:tr>
    </w:tbl>
    <w:p w:rsidR="00075A94" w:rsidRDefault="00075A94">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B5080A" w:rsidTr="00D9221F">
        <w:trPr>
          <w:trHeight w:val="422"/>
          <w:jc w:val="center"/>
        </w:trPr>
        <w:tc>
          <w:tcPr>
            <w:tcW w:w="10260" w:type="dxa"/>
            <w:vAlign w:val="center"/>
          </w:tcPr>
          <w:p w:rsidR="00075A94" w:rsidRPr="00075A94" w:rsidRDefault="00075A94" w:rsidP="00B5080A">
            <w:pPr>
              <w:pStyle w:val="Header"/>
              <w:jc w:val="center"/>
            </w:pPr>
            <w:r w:rsidRPr="00075A94">
              <w:t>Comments</w:t>
            </w:r>
          </w:p>
        </w:tc>
      </w:tr>
    </w:tbl>
    <w:p w:rsidR="00074F3F" w:rsidRDefault="00B13257" w:rsidP="00B13257">
      <w:pPr>
        <w:spacing w:before="120" w:after="120"/>
        <w:rPr>
          <w:rFonts w:ascii="Arial" w:hAnsi="Arial"/>
        </w:rPr>
      </w:pPr>
      <w:r>
        <w:rPr>
          <w:rFonts w:ascii="Arial" w:hAnsi="Arial"/>
        </w:rPr>
        <w:t>ERCOT submits these</w:t>
      </w:r>
      <w:r w:rsidRPr="002469B4">
        <w:rPr>
          <w:rFonts w:ascii="Arial" w:hAnsi="Arial"/>
        </w:rPr>
        <w:t xml:space="preserve"> </w:t>
      </w:r>
      <w:r>
        <w:rPr>
          <w:rFonts w:ascii="Arial" w:hAnsi="Arial"/>
        </w:rPr>
        <w:t>comments</w:t>
      </w:r>
      <w:r w:rsidR="00D9221F">
        <w:rPr>
          <w:rFonts w:ascii="Arial" w:hAnsi="Arial"/>
        </w:rPr>
        <w:t xml:space="preserve"> to Nodal Protocol Revision Request (NPRR) 849</w:t>
      </w:r>
      <w:r>
        <w:rPr>
          <w:rFonts w:ascii="Arial" w:hAnsi="Arial"/>
        </w:rPr>
        <w:t xml:space="preserve"> to </w:t>
      </w:r>
      <w:r w:rsidR="00E635CD">
        <w:rPr>
          <w:rFonts w:ascii="Arial" w:hAnsi="Arial"/>
        </w:rPr>
        <w:t xml:space="preserve">address the concerns noted at the February 7, 2019 ROS meeting </w:t>
      </w:r>
      <w:r w:rsidR="00763E51">
        <w:rPr>
          <w:rFonts w:ascii="Arial" w:hAnsi="Arial"/>
        </w:rPr>
        <w:t>arising from</w:t>
      </w:r>
      <w:r w:rsidR="00944912">
        <w:rPr>
          <w:rFonts w:ascii="Arial" w:hAnsi="Arial"/>
        </w:rPr>
        <w:t xml:space="preserve"> </w:t>
      </w:r>
      <w:r w:rsidR="00E635CD">
        <w:rPr>
          <w:rFonts w:ascii="Arial" w:hAnsi="Arial"/>
        </w:rPr>
        <w:t xml:space="preserve">the usage of the term “as close as practicable” for adherence to Voltage Set Points.  ERCOT has removed this term and replaced </w:t>
      </w:r>
      <w:r w:rsidR="00F53DF1">
        <w:rPr>
          <w:rFonts w:ascii="Arial" w:hAnsi="Arial"/>
        </w:rPr>
        <w:t xml:space="preserve">it </w:t>
      </w:r>
      <w:r w:rsidR="00E635CD">
        <w:rPr>
          <w:rFonts w:ascii="Arial" w:hAnsi="Arial"/>
        </w:rPr>
        <w:t xml:space="preserve">with </w:t>
      </w:r>
      <w:r w:rsidR="00F53DF1">
        <w:rPr>
          <w:rFonts w:ascii="Arial" w:hAnsi="Arial"/>
        </w:rPr>
        <w:t>a reference</w:t>
      </w:r>
      <w:r w:rsidR="00E635CD">
        <w:rPr>
          <w:rFonts w:ascii="Arial" w:hAnsi="Arial"/>
        </w:rPr>
        <w:t xml:space="preserve"> to </w:t>
      </w:r>
      <w:r w:rsidR="00763E51">
        <w:rPr>
          <w:rFonts w:ascii="Arial" w:hAnsi="Arial"/>
        </w:rPr>
        <w:t>the “tolerances identified in</w:t>
      </w:r>
      <w:r w:rsidR="00E635CD" w:rsidRPr="00074F3F">
        <w:rPr>
          <w:rFonts w:ascii="Arial" w:hAnsi="Arial"/>
        </w:rPr>
        <w:t xml:space="preserve"> paragraph (4) of Operating Guide Section 2.7.3.5, Resource Entity Responsibilities and Generation Resource Requirements</w:t>
      </w:r>
      <w:r w:rsidR="00944912">
        <w:rPr>
          <w:rFonts w:ascii="Arial" w:hAnsi="Arial"/>
        </w:rPr>
        <w:t>.</w:t>
      </w:r>
      <w:r w:rsidR="00E635CD">
        <w:rPr>
          <w:rFonts w:ascii="Arial" w:hAnsi="Arial"/>
        </w:rPr>
        <w:t>”</w:t>
      </w:r>
      <w:r w:rsidR="00074F3F">
        <w:rPr>
          <w:rFonts w:ascii="Arial" w:hAnsi="Arial"/>
        </w:rPr>
        <w:t xml:space="preserve">  </w:t>
      </w:r>
    </w:p>
    <w:p w:rsidR="00AB42A0" w:rsidRDefault="00763E51" w:rsidP="00B13257">
      <w:pPr>
        <w:spacing w:before="120" w:after="120"/>
        <w:rPr>
          <w:rFonts w:ascii="Arial" w:hAnsi="Arial"/>
        </w:rPr>
      </w:pPr>
      <w:r>
        <w:rPr>
          <w:rFonts w:ascii="Arial" w:hAnsi="Arial"/>
        </w:rPr>
        <w:t xml:space="preserve">ERCOT’s original purpose in using the term “as close as practicable” was to further clarify </w:t>
      </w:r>
      <w:r w:rsidR="00074F3F">
        <w:rPr>
          <w:rFonts w:ascii="Arial" w:hAnsi="Arial"/>
        </w:rPr>
        <w:t xml:space="preserve">the requirement to adjust to a new Voltage Set Point even if within the tolerances identified in </w:t>
      </w:r>
      <w:r w:rsidR="00074F3F" w:rsidRPr="00074F3F">
        <w:rPr>
          <w:rFonts w:ascii="Arial" w:hAnsi="Arial"/>
        </w:rPr>
        <w:t>paragraph (4) of Operating Guide Section 2.7.3.5</w:t>
      </w:r>
      <w:r w:rsidR="00074F3F">
        <w:rPr>
          <w:rFonts w:ascii="Arial" w:hAnsi="Arial"/>
        </w:rPr>
        <w:t xml:space="preserve"> </w:t>
      </w:r>
      <w:r>
        <w:rPr>
          <w:rFonts w:ascii="Arial" w:hAnsi="Arial"/>
        </w:rPr>
        <w:t xml:space="preserve"> To achieve this purpose, </w:t>
      </w:r>
      <w:r w:rsidR="00074F3F">
        <w:rPr>
          <w:rFonts w:ascii="Arial" w:hAnsi="Arial"/>
        </w:rPr>
        <w:t xml:space="preserve">ERCOT has included </w:t>
      </w:r>
      <w:r>
        <w:rPr>
          <w:rFonts w:ascii="Arial" w:hAnsi="Arial"/>
        </w:rPr>
        <w:t xml:space="preserve">additional </w:t>
      </w:r>
      <w:r w:rsidR="00074F3F">
        <w:rPr>
          <w:rFonts w:ascii="Arial" w:hAnsi="Arial"/>
        </w:rPr>
        <w:t>language in Section 6.5.7.7 (5) Voltage Support Service.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BD7258" w:rsidRDefault="00BD7258" w:rsidP="00AC6E9D">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4EF1" w:rsidTr="00444EF1">
        <w:trPr>
          <w:trHeight w:val="96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444EF1" w:rsidRDefault="00444EF1" w:rsidP="00520D6B">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rsidR="00444EF1" w:rsidRDefault="00444EF1" w:rsidP="00444EF1">
            <w:pPr>
              <w:pStyle w:val="NormalArial"/>
              <w:rPr>
                <w:ins w:id="0" w:author="ERCOT 102518" w:date="2018-10-01T08:42:00Z"/>
              </w:rPr>
            </w:pPr>
            <w:ins w:id="1" w:author="ERCOT 102518" w:date="2018-10-01T08:42:00Z">
              <w:r>
                <w:t>2.1, Definitions</w:t>
              </w:r>
            </w:ins>
          </w:p>
          <w:p w:rsidR="00444EF1" w:rsidRDefault="00444EF1" w:rsidP="00444EF1">
            <w:pPr>
              <w:pStyle w:val="NormalArial"/>
              <w:rPr>
                <w:ins w:id="2" w:author="ERCOT 102518" w:date="2018-10-01T08:42:00Z"/>
              </w:rPr>
            </w:pPr>
            <w:ins w:id="3" w:author="ERCOT 102518" w:date="2018-10-01T08:42:00Z">
              <w:r>
                <w:t>2.2, Acronyms and Abbreviations</w:t>
              </w:r>
            </w:ins>
          </w:p>
          <w:p w:rsidR="00D05DBC" w:rsidRDefault="00444EF1" w:rsidP="00D05DBC">
            <w:pPr>
              <w:pStyle w:val="NormalArial"/>
              <w:rPr>
                <w:ins w:id="4" w:author="ERCOT 042419" w:date="2019-04-24T15:35:00Z"/>
              </w:rPr>
            </w:pPr>
            <w:r>
              <w:t xml:space="preserve">3.15, </w:t>
            </w:r>
            <w:r w:rsidRPr="001A65A1">
              <w:t>Voltage Support</w:t>
            </w:r>
          </w:p>
          <w:p w:rsidR="00E635CD" w:rsidRPr="00FB509B" w:rsidRDefault="00D05DBC" w:rsidP="00D05DBC">
            <w:pPr>
              <w:pStyle w:val="NormalArial"/>
            </w:pPr>
            <w:ins w:id="5" w:author="ERCOT 042419" w:date="2019-04-24T15:35:00Z">
              <w:r>
                <w:t>6.5.7.7, Voltage Support Service</w:t>
              </w:r>
            </w:ins>
          </w:p>
        </w:tc>
      </w:tr>
      <w:tr w:rsidR="00AC6E9D" w:rsidTr="00E958B4">
        <w:trPr>
          <w:trHeight w:val="518"/>
        </w:trPr>
        <w:tc>
          <w:tcPr>
            <w:tcW w:w="2880" w:type="dxa"/>
            <w:tcBorders>
              <w:bottom w:val="single" w:sz="4" w:space="0" w:color="auto"/>
            </w:tcBorders>
            <w:shd w:val="clear" w:color="auto" w:fill="FFFFFF"/>
            <w:vAlign w:val="center"/>
          </w:tcPr>
          <w:p w:rsidR="00AC6E9D" w:rsidRDefault="00AC6E9D" w:rsidP="00E958B4">
            <w:pPr>
              <w:pStyle w:val="Header"/>
            </w:pPr>
            <w:r>
              <w:t>Revision D</w:t>
            </w:r>
            <w:bookmarkStart w:id="6" w:name="_GoBack"/>
            <w:bookmarkEnd w:id="6"/>
            <w:r>
              <w:t>escription</w:t>
            </w:r>
          </w:p>
        </w:tc>
        <w:tc>
          <w:tcPr>
            <w:tcW w:w="7560" w:type="dxa"/>
            <w:tcBorders>
              <w:bottom w:val="single" w:sz="4" w:space="0" w:color="auto"/>
            </w:tcBorders>
            <w:vAlign w:val="center"/>
          </w:tcPr>
          <w:p w:rsidR="00AC6E9D" w:rsidRDefault="00AC6E9D" w:rsidP="00E958B4">
            <w:pPr>
              <w:pStyle w:val="NormalArial"/>
              <w:spacing w:before="120" w:after="120"/>
            </w:pPr>
            <w:r>
              <w:t>This Nodal Protocol Revision Request (NPRR)</w:t>
            </w:r>
            <w:r>
              <w:rPr>
                <w:iCs/>
                <w:kern w:val="24"/>
              </w:rPr>
              <w:t xml:space="preserve"> revises</w:t>
            </w:r>
            <w:r>
              <w:t xml:space="preserve"> </w:t>
            </w:r>
            <w:del w:id="7" w:author="ERCOT 062118" w:date="2018-06-21T12:31:00Z">
              <w:r w:rsidDel="00B40E0D">
                <w:delText>paragraphs (3)(a) and (3)(b)</w:delText>
              </w:r>
              <w:r w:rsidDel="00B40E0D">
                <w:rPr>
                  <w:iCs/>
                  <w:kern w:val="24"/>
                </w:rPr>
                <w:delText xml:space="preserve"> of </w:delText>
              </w:r>
            </w:del>
            <w:r>
              <w:rPr>
                <w:iCs/>
                <w:kern w:val="24"/>
              </w:rPr>
              <w:t>Section 3.15 to clarify the range of voltages at the Point of Interconnection (POI) and circumstances for which a Generation Resource’s reactive capability must be designed to meet</w:t>
            </w:r>
            <w:del w:id="8" w:author="ERCOT 062118" w:date="2018-06-21T12:31:00Z">
              <w:r w:rsidDel="00B40E0D">
                <w:rPr>
                  <w:iCs/>
                  <w:kern w:val="24"/>
                </w:rPr>
                <w:delText xml:space="preserve">; and adds </w:delText>
              </w:r>
              <w:r w:rsidDel="00B40E0D">
                <w:delText xml:space="preserve">a new paragraph (3)(e) within the same section </w:delText>
              </w:r>
              <w:r w:rsidRPr="003405D1" w:rsidDel="00B40E0D">
                <w:delText xml:space="preserve">to clarify the ability of ERCOT and the </w:delText>
              </w:r>
              <w:r w:rsidDel="00B40E0D">
                <w:delText>Transmission Service Provider (</w:delText>
              </w:r>
              <w:r w:rsidRPr="003405D1" w:rsidDel="00B40E0D">
                <w:delText>TSP</w:delText>
              </w:r>
              <w:r w:rsidDel="00B40E0D">
                <w:delText xml:space="preserve">), </w:delText>
              </w:r>
              <w:r w:rsidRPr="003405D1" w:rsidDel="00B40E0D">
                <w:delText>or its designated agent (e.g. Transmission Operator</w:delText>
              </w:r>
              <w:r w:rsidDel="00B40E0D">
                <w:delText xml:space="preserve"> (TO</w:delText>
              </w:r>
              <w:r w:rsidRPr="003405D1" w:rsidDel="00B40E0D">
                <w:delText xml:space="preserve">)) to issue an instruction for any available reactive capability at voltages outside </w:delText>
              </w:r>
              <w:r w:rsidRPr="003405D1" w:rsidDel="00B40E0D">
                <w:lastRenderedPageBreak/>
                <w:delText>of th</w:delText>
              </w:r>
              <w:r w:rsidRPr="00B60778" w:rsidDel="00B40E0D">
                <w:delText>e reactive capability requirements identified in paragraphs (3)(a) and (3)(b)</w:delText>
              </w:r>
            </w:del>
            <w:r w:rsidRPr="00B60778">
              <w:t>.</w:t>
            </w:r>
            <w:ins w:id="9" w:author="ERCOT 102518" w:date="2018-10-23T14:31:00Z">
              <w:r w:rsidR="002D5BF5" w:rsidRPr="00B60778">
                <w:t xml:space="preserve">  This NPRR also reorders the paragraphs </w:t>
              </w:r>
            </w:ins>
            <w:ins w:id="10" w:author="ERCOT 102518" w:date="2018-10-25T09:58:00Z">
              <w:r w:rsidR="00B60778">
                <w:t>of</w:t>
              </w:r>
            </w:ins>
            <w:ins w:id="11" w:author="ERCOT 102518" w:date="2018-10-23T14:31:00Z">
              <w:r w:rsidR="002D5BF5" w:rsidRPr="00B60778">
                <w:t xml:space="preserve"> </w:t>
              </w:r>
            </w:ins>
            <w:ins w:id="12" w:author="ERCOT 102518" w:date="2018-10-25T09:58:00Z">
              <w:r w:rsidR="00B60778">
                <w:t xml:space="preserve">Section </w:t>
              </w:r>
            </w:ins>
            <w:ins w:id="13" w:author="ERCOT 102518" w:date="2018-10-23T14:31:00Z">
              <w:r w:rsidR="002D5BF5" w:rsidRPr="00B60778">
                <w:t>3.15 to address the reactive study requirements first and operational requirements later.</w:t>
              </w:r>
              <w:r w:rsidR="002D5BF5">
                <w:t xml:space="preserve"> </w:t>
              </w:r>
            </w:ins>
          </w:p>
          <w:p w:rsidR="002A4A31" w:rsidRDefault="002A4A31" w:rsidP="002A4A31">
            <w:pPr>
              <w:pStyle w:val="NormalArial"/>
              <w:spacing w:before="120" w:after="120"/>
              <w:rPr>
                <w:ins w:id="14" w:author="ERCOT 091818" w:date="2018-09-18T13:10:00Z"/>
              </w:rPr>
            </w:pPr>
            <w:r>
              <w:rPr>
                <w:iCs/>
                <w:kern w:val="24"/>
              </w:rPr>
              <w:t>This NPRR does not modify any other provisions within Section 3.15 or its subsections</w:t>
            </w:r>
            <w:ins w:id="15" w:author="ERCOT 102518" w:date="2018-10-25T11:52:00Z">
              <w:r>
                <w:rPr>
                  <w:iCs/>
                  <w:kern w:val="24"/>
                </w:rPr>
                <w:t xml:space="preserve"> and</w:t>
              </w:r>
            </w:ins>
            <w:del w:id="16" w:author="ERCOT 102518" w:date="2018-10-25T11:52:00Z">
              <w:r w:rsidDel="00BA3B0D">
                <w:rPr>
                  <w:iCs/>
                  <w:kern w:val="24"/>
                </w:rPr>
                <w:delText>;</w:delText>
              </w:r>
            </w:del>
            <w:r>
              <w:rPr>
                <w:iCs/>
                <w:kern w:val="24"/>
              </w:rPr>
              <w:t xml:space="preserve"> </w:t>
            </w:r>
            <w:r>
              <w:t>does not change the Generation Resource’s responsibility to adhere to Voltage Set Points</w:t>
            </w:r>
            <w:del w:id="17" w:author="ERCOT 102518" w:date="2018-10-25T11:52:00Z">
              <w:r w:rsidDel="00BA3B0D">
                <w:delText>; and does not modify the 2% tolerance band identified in paragraph (4) of Nodal Operating Guide Section 2.7.3.5, Resource Entity Responsibilities and Generation Resource Requirements</w:delText>
              </w:r>
            </w:del>
            <w:r>
              <w:t>.  Rather, this NPRR simply aims to more clearly specify the reactive capability the Generation Resource must be designed to provide.</w:t>
            </w:r>
          </w:p>
          <w:p w:rsidR="00AC6E9D" w:rsidRPr="00A50946" w:rsidRDefault="00B31FD0" w:rsidP="002D5BF5">
            <w:pPr>
              <w:pStyle w:val="NormalArial"/>
              <w:spacing w:before="120" w:after="120"/>
            </w:pPr>
            <w:ins w:id="18" w:author="ERCOT 091818" w:date="2018-09-18T13:10:00Z">
              <w:r>
                <w:t xml:space="preserve">With respect to the changes in paragraph </w:t>
              </w:r>
            </w:ins>
            <w:ins w:id="19" w:author="ERCOT 091818" w:date="2018-09-18T13:11:00Z">
              <w:r>
                <w:t>(3</w:t>
              </w:r>
              <w:proofErr w:type="gramStart"/>
              <w:r>
                <w:t>)</w:t>
              </w:r>
            </w:ins>
            <w:ins w:id="20" w:author="ERCOT 091818" w:date="2018-09-18T13:10:00Z">
              <w:r>
                <w:t>(</w:t>
              </w:r>
              <w:proofErr w:type="gramEnd"/>
              <w:del w:id="21" w:author="ERCOT 102518" w:date="2018-10-23T14:32:00Z">
                <w:r w:rsidDel="002D5BF5">
                  <w:delText>c</w:delText>
                </w:r>
              </w:del>
            </w:ins>
            <w:ins w:id="22" w:author="ERCOT 102518" w:date="2018-10-23T14:32:00Z">
              <w:r w:rsidR="003B2DE2">
                <w:t>a</w:t>
              </w:r>
            </w:ins>
            <w:ins w:id="23" w:author="ERCOT 091818" w:date="2018-09-18T13:10:00Z">
              <w:r>
                <w:t>)</w:t>
              </w:r>
            </w:ins>
            <w:ins w:id="24" w:author="ERCOT 091818" w:date="2018-09-18T13:11:00Z">
              <w:r>
                <w:t xml:space="preserve"> of Section 3.15</w:t>
              </w:r>
            </w:ins>
            <w:ins w:id="25" w:author="ERCOT 091818" w:date="2018-09-18T13:10:00Z">
              <w:r>
                <w:t>, ERCOT would not require Generation Resources that have already been commissioned prior to the effective date of this NPRR to comply with the new study requirements.</w:t>
              </w:r>
            </w:ins>
          </w:p>
        </w:tc>
      </w:tr>
    </w:tbl>
    <w:p w:rsidR="00AC6E9D" w:rsidRPr="00350C00" w:rsidRDefault="00AC6E9D" w:rsidP="00AC6E9D">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A663A6" w:rsidRPr="00B212C3" w:rsidRDefault="00BE3B17" w:rsidP="00244B13">
      <w:pPr>
        <w:keepNext/>
        <w:tabs>
          <w:tab w:val="left" w:pos="900"/>
        </w:tabs>
        <w:spacing w:before="480" w:after="240"/>
        <w:ind w:left="907" w:hanging="907"/>
        <w:outlineLvl w:val="1"/>
        <w:rPr>
          <w:b/>
          <w:szCs w:val="20"/>
        </w:rPr>
      </w:pPr>
      <w:bookmarkStart w:id="26" w:name="_Toc204048603"/>
      <w:bookmarkStart w:id="27" w:name="_Toc400526221"/>
      <w:bookmarkStart w:id="28" w:name="_Toc405534539"/>
      <w:bookmarkStart w:id="29" w:name="_Toc406570552"/>
      <w:bookmarkStart w:id="30" w:name="_Toc410910704"/>
      <w:bookmarkStart w:id="31" w:name="_Toc411841133"/>
      <w:bookmarkStart w:id="32" w:name="_Toc422147095"/>
      <w:bookmarkStart w:id="33" w:name="_Toc433020691"/>
      <w:bookmarkStart w:id="34" w:name="_Toc437262132"/>
      <w:bookmarkStart w:id="35" w:name="_Toc474133669"/>
      <w:r>
        <w:rPr>
          <w:b/>
          <w:szCs w:val="20"/>
        </w:rPr>
        <w:t>2.1</w:t>
      </w:r>
      <w:r w:rsidRPr="00B212C3">
        <w:rPr>
          <w:b/>
          <w:szCs w:val="20"/>
        </w:rPr>
        <w:tab/>
      </w:r>
      <w:r>
        <w:rPr>
          <w:b/>
          <w:szCs w:val="20"/>
        </w:rPr>
        <w:t>DEFINITIONS</w:t>
      </w:r>
    </w:p>
    <w:p w:rsidR="00030F65" w:rsidRPr="00F824AB" w:rsidRDefault="00030F65" w:rsidP="00030F65">
      <w:pPr>
        <w:spacing w:after="240"/>
        <w:ind w:left="720" w:hanging="720"/>
        <w:rPr>
          <w:ins w:id="36" w:author="ERCOT 102518" w:date="2018-09-28T10:41:00Z"/>
          <w:b/>
          <w:szCs w:val="20"/>
        </w:rPr>
      </w:pPr>
      <w:ins w:id="37" w:author="ERCOT 102518" w:date="2018-09-28T10:41:00Z">
        <w:r w:rsidRPr="00F824AB">
          <w:rPr>
            <w:b/>
            <w:szCs w:val="20"/>
          </w:rPr>
          <w:t>Corrected Unit Reactive Limit (CURL)</w:t>
        </w:r>
      </w:ins>
    </w:p>
    <w:p w:rsidR="00030F65" w:rsidRPr="00F824AB" w:rsidRDefault="00030F65" w:rsidP="00030F65">
      <w:pPr>
        <w:spacing w:after="240"/>
        <w:rPr>
          <w:ins w:id="38" w:author="ERCOT 102518" w:date="2018-09-28T10:41:00Z"/>
          <w:szCs w:val="20"/>
        </w:rPr>
      </w:pPr>
      <w:ins w:id="39" w:author="ERCOT 102518" w:date="2018-09-28T10:41:00Z">
        <w:r w:rsidRPr="00B60778">
          <w:rPr>
            <w:szCs w:val="20"/>
          </w:rPr>
          <w:t>The</w:t>
        </w:r>
      </w:ins>
      <w:ins w:id="40" w:author="ERCOT 102518" w:date="2018-10-24T16:07:00Z">
        <w:r w:rsidR="003E1B51" w:rsidRPr="00B60778">
          <w:rPr>
            <w:szCs w:val="20"/>
          </w:rPr>
          <w:t xml:space="preserve"> gross</w:t>
        </w:r>
      </w:ins>
      <w:ins w:id="41" w:author="ERCOT 102518" w:date="2018-09-28T10:41:00Z">
        <w:r w:rsidRPr="00B60778">
          <w:rPr>
            <w:szCs w:val="20"/>
          </w:rPr>
          <w:t xml:space="preserve"> maximum physical capability of a Generation Resource to produce Reactive Power at each level o</w:t>
        </w:r>
        <w:r w:rsidRPr="000B07C7">
          <w:rPr>
            <w:szCs w:val="20"/>
          </w:rPr>
          <w:t xml:space="preserve">f real power output, adjusted to reflect the effects of under-excitation limiters, over-excitation limiters, ambient temperature limitations, and any other </w:t>
        </w:r>
      </w:ins>
      <w:ins w:id="42" w:author="ERCOT 102518" w:date="2018-10-24T10:39:00Z">
        <w:r w:rsidR="00682A1F" w:rsidRPr="00B60778">
          <w:rPr>
            <w:szCs w:val="20"/>
          </w:rPr>
          <w:t>physical characteristic of the Generation Resource</w:t>
        </w:r>
      </w:ins>
      <w:ins w:id="43" w:author="ERCOT 102518" w:date="2018-09-28T10:41:00Z">
        <w:r w:rsidRPr="00B60778">
          <w:rPr>
            <w:szCs w:val="20"/>
          </w:rPr>
          <w:t xml:space="preserve"> that impacts the reactive output of the unit.</w:t>
        </w:r>
      </w:ins>
    </w:p>
    <w:p w:rsidR="008E3859" w:rsidRPr="00F824AB" w:rsidRDefault="008E3859" w:rsidP="008E3859">
      <w:pPr>
        <w:spacing w:after="240"/>
        <w:ind w:left="720" w:hanging="720"/>
        <w:rPr>
          <w:b/>
          <w:szCs w:val="20"/>
        </w:rPr>
      </w:pPr>
      <w:r w:rsidRPr="00F824AB">
        <w:rPr>
          <w:b/>
          <w:szCs w:val="20"/>
        </w:rPr>
        <w:t>2.2       ACRONYMS AND ABBREVIATIONS</w:t>
      </w:r>
    </w:p>
    <w:p w:rsidR="00030F65" w:rsidRDefault="00030F65" w:rsidP="00030F65">
      <w:pPr>
        <w:spacing w:after="240"/>
        <w:ind w:left="720" w:hanging="720"/>
        <w:rPr>
          <w:ins w:id="44" w:author="ERCOT 102518" w:date="2018-09-28T10:41:00Z"/>
          <w:b/>
          <w:szCs w:val="20"/>
        </w:rPr>
      </w:pPr>
      <w:ins w:id="45" w:author="ERCOT 102518" w:date="2018-09-28T10:41:00Z">
        <w:r>
          <w:rPr>
            <w:b/>
            <w:szCs w:val="20"/>
          </w:rPr>
          <w:t>CURL</w:t>
        </w:r>
        <w:r w:rsidRPr="004B4425">
          <w:rPr>
            <w:szCs w:val="20"/>
          </w:rPr>
          <w:tab/>
        </w:r>
        <w:r w:rsidRPr="004B4425">
          <w:rPr>
            <w:szCs w:val="20"/>
          </w:rPr>
          <w:tab/>
          <w:t>Corrected Unit Reactive Limit</w:t>
        </w:r>
      </w:ins>
    </w:p>
    <w:p w:rsidR="008E3859" w:rsidRDefault="008E3859" w:rsidP="008E3859">
      <w:pPr>
        <w:spacing w:after="240"/>
        <w:ind w:left="720" w:hanging="720"/>
        <w:rPr>
          <w:iCs/>
          <w:szCs w:val="20"/>
        </w:rPr>
      </w:pPr>
      <w:r w:rsidRPr="00B212C3">
        <w:rPr>
          <w:b/>
          <w:szCs w:val="20"/>
        </w:rPr>
        <w:t>3.15</w:t>
      </w:r>
      <w:r w:rsidRPr="00B212C3">
        <w:rPr>
          <w:b/>
          <w:szCs w:val="20"/>
        </w:rPr>
        <w:tab/>
        <w:t>Voltage Support</w:t>
      </w:r>
    </w:p>
    <w:p w:rsidR="00A663A6" w:rsidRPr="00B212C3" w:rsidRDefault="00A663A6" w:rsidP="008E3859">
      <w:pPr>
        <w:spacing w:after="240"/>
        <w:ind w:left="720" w:hanging="720"/>
        <w:rPr>
          <w:iCs/>
          <w:szCs w:val="20"/>
        </w:rPr>
      </w:pPr>
      <w:r w:rsidRPr="00B212C3">
        <w:rPr>
          <w:iCs/>
          <w:szCs w:val="20"/>
        </w:rPr>
        <w:t>(1)</w:t>
      </w:r>
      <w:r w:rsidRPr="00B212C3">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ins w:id="46" w:author="ERCOT 091818" w:date="2018-08-14T12:36:00Z">
        <w:r w:rsidR="001A30E8">
          <w:rPr>
            <w:iCs/>
            <w:szCs w:val="20"/>
          </w:rPr>
          <w:t xml:space="preserve"> </w:t>
        </w:r>
      </w:ins>
    </w:p>
    <w:p w:rsidR="00A663A6" w:rsidRPr="00B212C3" w:rsidRDefault="00A663A6" w:rsidP="00A663A6">
      <w:pPr>
        <w:spacing w:after="240"/>
        <w:ind w:left="720" w:hanging="720"/>
        <w:rPr>
          <w:iCs/>
          <w:szCs w:val="20"/>
        </w:rPr>
      </w:pPr>
      <w:r w:rsidRPr="00B212C3">
        <w:rPr>
          <w:iCs/>
          <w:szCs w:val="20"/>
        </w:rPr>
        <w:t>(2)</w:t>
      </w:r>
      <w:r w:rsidRPr="00B212C3">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rsidR="00A663A6" w:rsidRPr="00B212C3" w:rsidRDefault="00A663A6" w:rsidP="00A663A6">
      <w:pPr>
        <w:spacing w:after="240"/>
        <w:ind w:left="720" w:hanging="720"/>
        <w:rPr>
          <w:iCs/>
          <w:szCs w:val="20"/>
        </w:rPr>
      </w:pPr>
      <w:r w:rsidRPr="00B212C3">
        <w:rPr>
          <w:iCs/>
          <w:szCs w:val="20"/>
        </w:rPr>
        <w:t>(3)</w:t>
      </w:r>
      <w:r w:rsidRPr="00B212C3">
        <w:rPr>
          <w:iCs/>
          <w:szCs w:val="20"/>
        </w:rPr>
        <w:tab/>
        <w:t xml:space="preserve">Each Generation Resource required to provide VSS shall comply with the following Reactive Power Requirements:  </w:t>
      </w:r>
    </w:p>
    <w:p w:rsidR="00791567" w:rsidRDefault="00A663A6" w:rsidP="00791567">
      <w:pPr>
        <w:spacing w:after="240"/>
        <w:ind w:left="1440" w:hanging="720"/>
        <w:rPr>
          <w:ins w:id="47" w:author="ERCOT 102518" w:date="2018-10-25T10:02:00Z"/>
        </w:rPr>
      </w:pPr>
      <w:r w:rsidRPr="00B212C3">
        <w:rPr>
          <w:iCs/>
          <w:szCs w:val="20"/>
        </w:rPr>
        <w:t>(a)</w:t>
      </w:r>
      <w:r w:rsidRPr="00B212C3">
        <w:rPr>
          <w:iCs/>
          <w:szCs w:val="20"/>
        </w:rPr>
        <w:tab/>
      </w:r>
      <w:ins w:id="48" w:author="ERCOT 102518" w:date="2018-10-23T14:42:00Z">
        <w:r w:rsidR="00C80DC4" w:rsidRPr="000B07C7">
          <w:rPr>
            <w:szCs w:val="20"/>
          </w:rPr>
          <w:t>As a condition for proceeding to the quarterly stability assessment described in Planning Guide Section 5.9, Quarterly Stability Assessment,</w:t>
        </w:r>
        <w:r w:rsidR="00C80DC4" w:rsidRPr="000B07C7" w:rsidDel="00915326">
          <w:rPr>
            <w:szCs w:val="20"/>
          </w:rPr>
          <w:t xml:space="preserve"> </w:t>
        </w:r>
        <w:r w:rsidR="00C80DC4" w:rsidRPr="000B07C7">
          <w:rPr>
            <w:szCs w:val="20"/>
          </w:rPr>
          <w:t xml:space="preserve">the Interconnecting Entity </w:t>
        </w:r>
      </w:ins>
      <w:ins w:id="49" w:author="ERCOT 102518" w:date="2018-10-25T10:00:00Z">
        <w:r w:rsidR="000B07C7">
          <w:rPr>
            <w:szCs w:val="20"/>
          </w:rPr>
          <w:t xml:space="preserve">(IE) </w:t>
        </w:r>
      </w:ins>
      <w:ins w:id="50" w:author="ERCOT 102518" w:date="2018-10-23T14:42:00Z">
        <w:r w:rsidR="00C80DC4" w:rsidRPr="000B07C7">
          <w:rPr>
            <w:szCs w:val="20"/>
          </w:rPr>
          <w:t xml:space="preserve">must provide an engineering study that demonstrates the capability of the Generation Resource, at all real power output levels, to produce or absorb at least the amount of Reactive Power corresponding to a 0.95 </w:t>
        </w:r>
      </w:ins>
      <w:ins w:id="51" w:author="ERCOT 102518" w:date="2018-10-25T13:26:00Z">
        <w:r w:rsidR="002A4A31">
          <w:rPr>
            <w:szCs w:val="20"/>
          </w:rPr>
          <w:t xml:space="preserve">leading and lagging </w:t>
        </w:r>
      </w:ins>
      <w:ins w:id="52" w:author="ERCOT 102518" w:date="2018-10-23T14:42:00Z">
        <w:r w:rsidR="00C80DC4" w:rsidRPr="000B07C7">
          <w:rPr>
            <w:szCs w:val="20"/>
          </w:rPr>
          <w:t>power factor at the Generation Resource’s maximum net real power to be supplied to the ERCOT Transmission Grid, and to produce that quantity of lagging Reactive Power at any Volta</w:t>
        </w:r>
        <w:r w:rsidR="00C80DC4" w:rsidRPr="0067660A">
          <w:rPr>
            <w:szCs w:val="20"/>
          </w:rPr>
          <w:t xml:space="preserve">ge Set Point from 0.95 to 1.04 per unit and to absorb that quantity of leading Reactive Power at any Voltage Set Point from 1.0 </w:t>
        </w:r>
        <w:del w:id="53" w:author="ERCOT 102518" w:date="2018-10-23T16:46:00Z">
          <w:r w:rsidR="00C80DC4" w:rsidRPr="00331366" w:rsidDel="00F8475F">
            <w:rPr>
              <w:szCs w:val="20"/>
            </w:rPr>
            <w:delText xml:space="preserve"> </w:delText>
          </w:r>
        </w:del>
        <w:r w:rsidR="00C80DC4" w:rsidRPr="00331366">
          <w:rPr>
            <w:szCs w:val="20"/>
          </w:rPr>
          <w:t>to 1.05 per unit</w:t>
        </w:r>
      </w:ins>
      <w:ins w:id="54" w:author="ERCOT 102518" w:date="2018-10-24T08:49:00Z">
        <w:del w:id="55" w:author="ERCOT 012219" w:date="2019-01-21T12:57:00Z">
          <w:r w:rsidR="005750D8" w:rsidRPr="000B07C7" w:rsidDel="00B13257">
            <w:rPr>
              <w:szCs w:val="20"/>
            </w:rPr>
            <w:delText>, as shown in Figure</w:delText>
          </w:r>
        </w:del>
      </w:ins>
      <w:ins w:id="56" w:author="ERCOT 102518" w:date="2018-10-24T08:50:00Z">
        <w:del w:id="57" w:author="ERCOT 012219" w:date="2019-01-21T12:57:00Z">
          <w:r w:rsidR="005750D8" w:rsidRPr="000B07C7" w:rsidDel="00B13257">
            <w:rPr>
              <w:szCs w:val="20"/>
            </w:rPr>
            <w:delText>s</w:delText>
          </w:r>
        </w:del>
      </w:ins>
      <w:ins w:id="58" w:author="ERCOT 102518" w:date="2018-10-24T08:49:00Z">
        <w:del w:id="59" w:author="ERCOT 012219" w:date="2019-01-21T12:57:00Z">
          <w:r w:rsidR="005750D8" w:rsidRPr="000B07C7" w:rsidDel="00B13257">
            <w:rPr>
              <w:szCs w:val="20"/>
            </w:rPr>
            <w:delText xml:space="preserve"> A</w:delText>
          </w:r>
        </w:del>
      </w:ins>
      <w:ins w:id="60" w:author="ERCOT 102518" w:date="2018-10-24T08:50:00Z">
        <w:del w:id="61" w:author="ERCOT 012219" w:date="2019-01-21T12:57:00Z">
          <w:r w:rsidR="006466C0" w:rsidRPr="000B07C7" w:rsidDel="00B13257">
            <w:rPr>
              <w:szCs w:val="20"/>
            </w:rPr>
            <w:delText xml:space="preserve"> </w:delText>
          </w:r>
        </w:del>
        <w:del w:id="62" w:author="ERCOT 012219" w:date="2019-01-21T12:58:00Z">
          <w:r w:rsidR="006466C0" w:rsidRPr="000B07C7" w:rsidDel="00B13257">
            <w:rPr>
              <w:szCs w:val="20"/>
            </w:rPr>
            <w:delText>and C</w:delText>
          </w:r>
        </w:del>
      </w:ins>
      <w:ins w:id="63" w:author="ERCOT 102518" w:date="2018-10-24T08:49:00Z">
        <w:del w:id="64" w:author="ERCOT 012219" w:date="2019-01-21T12:58:00Z">
          <w:r w:rsidR="005750D8" w:rsidRPr="000B07C7" w:rsidDel="00B13257">
            <w:rPr>
              <w:szCs w:val="20"/>
            </w:rPr>
            <w:delText xml:space="preserve"> below</w:delText>
          </w:r>
        </w:del>
      </w:ins>
      <w:ins w:id="65" w:author="ERCOT 102518" w:date="2018-10-23T14:42:00Z">
        <w:r w:rsidR="00C80DC4" w:rsidRPr="000B07C7">
          <w:rPr>
            <w:szCs w:val="20"/>
          </w:rPr>
          <w:t xml:space="preserve">.  This capability shall be determined at the Generation Resource’s POI.  For </w:t>
        </w:r>
      </w:ins>
      <w:ins w:id="66" w:author="ERCOT 102518" w:date="2018-10-25T10:01:00Z">
        <w:r w:rsidR="000B07C7">
          <w:rPr>
            <w:szCs w:val="20"/>
          </w:rPr>
          <w:t xml:space="preserve">an </w:t>
        </w:r>
      </w:ins>
      <w:ins w:id="67" w:author="ERCOT 102518" w:date="2018-10-23T14:42:00Z">
        <w:r w:rsidR="00C80DC4" w:rsidRPr="000B07C7">
          <w:rPr>
            <w:szCs w:val="20"/>
          </w:rPr>
          <w:t>Intermittent Renewable Resource (IRR), the Resource Entity’s study must demonstrate the above capability at all MW output levels at or above 10% of the IRR’s nameplate MW capacity</w:t>
        </w:r>
      </w:ins>
      <w:ins w:id="68" w:author="ERCOT 102518" w:date="2018-10-24T09:06:00Z">
        <w:del w:id="69" w:author="ERCOT 012219" w:date="2019-01-21T12:58:00Z">
          <w:r w:rsidR="006466C0" w:rsidRPr="000B07C7" w:rsidDel="00B13257">
            <w:rPr>
              <w:szCs w:val="20"/>
            </w:rPr>
            <w:delText>, as shown in Figure B</w:delText>
          </w:r>
        </w:del>
      </w:ins>
      <w:ins w:id="70" w:author="ERCOT 102518" w:date="2018-10-25T14:02:00Z">
        <w:del w:id="71" w:author="ERCOT 012219" w:date="2019-01-21T12:58:00Z">
          <w:r w:rsidR="00245C85" w:rsidDel="00B13257">
            <w:rPr>
              <w:szCs w:val="20"/>
            </w:rPr>
            <w:delText xml:space="preserve"> below</w:delText>
          </w:r>
        </w:del>
      </w:ins>
      <w:ins w:id="72" w:author="ERCOT 102518" w:date="2018-10-23T14:42:00Z">
        <w:r w:rsidR="00C80DC4" w:rsidRPr="000B07C7">
          <w:rPr>
            <w:iCs/>
            <w:szCs w:val="20"/>
          </w:rPr>
          <w:t xml:space="preserve">.  In all cases, the required Reactive Power may be provided only by the Generation Resource’s inherent capability, as established by its Corrected Unit Reactive Limit (CURL), and/or its dynamic </w:t>
        </w:r>
        <w:proofErr w:type="spellStart"/>
        <w:r w:rsidR="00C80DC4" w:rsidRPr="000B07C7">
          <w:rPr>
            <w:iCs/>
            <w:szCs w:val="20"/>
          </w:rPr>
          <w:t>VAr</w:t>
        </w:r>
        <w:proofErr w:type="spellEnd"/>
        <w:r w:rsidR="00C80DC4" w:rsidRPr="000B07C7">
          <w:rPr>
            <w:iCs/>
            <w:szCs w:val="20"/>
          </w:rPr>
          <w:t xml:space="preserve">-capable devices; however, automatically switchable static </w:t>
        </w:r>
        <w:proofErr w:type="spellStart"/>
        <w:r w:rsidR="00C80DC4" w:rsidRPr="000B07C7">
          <w:rPr>
            <w:iCs/>
            <w:szCs w:val="20"/>
          </w:rPr>
          <w:t>VAr</w:t>
        </w:r>
        <w:proofErr w:type="spellEnd"/>
        <w:r w:rsidR="00C80DC4" w:rsidRPr="000B07C7">
          <w:rPr>
            <w:iCs/>
            <w:szCs w:val="20"/>
          </w:rPr>
          <w:t>-capable devices may be used to compensate for Reactive Power losses that occur behind the POI.  The Resource Entity must also satisfy the requirements specified in Nodal Operati</w:t>
        </w:r>
        <w:r w:rsidR="00C80DC4">
          <w:rPr>
            <w:iCs/>
            <w:szCs w:val="20"/>
          </w:rPr>
          <w:t xml:space="preserve">ng Guide Section 3.3.2.2, </w:t>
        </w:r>
        <w:r w:rsidR="00C80DC4" w:rsidRPr="005774A0">
          <w:rPr>
            <w:iCs/>
            <w:szCs w:val="20"/>
          </w:rPr>
          <w:t>Reactive Testing Requirements</w:t>
        </w:r>
        <w:r w:rsidR="00C80DC4">
          <w:rPr>
            <w:iCs/>
            <w:szCs w:val="20"/>
          </w:rPr>
          <w:t>, prior to the Generation Resource’s Resource Commissioning Date;</w:t>
        </w:r>
      </w:ins>
      <w:ins w:id="73" w:author="ERCOT 062118" w:date="2018-06-21T09:33:00Z">
        <w:del w:id="74" w:author="ERCOT 102518" w:date="2018-09-27T10:58:00Z">
          <w:r w:rsidR="00915326" w:rsidDel="00DD6906">
            <w:delText>Subject to the physical limits</w:delText>
          </w:r>
        </w:del>
      </w:ins>
      <w:ins w:id="75" w:author="ERCOT 091818" w:date="2018-09-18T13:11:00Z">
        <w:del w:id="76" w:author="ERCOT 102518" w:date="2018-09-27T11:00:00Z">
          <w:r w:rsidR="00B31FD0" w:rsidDel="00DD6906">
            <w:delText xml:space="preserve">reactive </w:delText>
          </w:r>
        </w:del>
      </w:ins>
      <w:ins w:id="77" w:author="ERCOT 091818" w:date="2018-08-07T08:27:00Z">
        <w:del w:id="78" w:author="ERCOT 102518" w:date="2018-09-27T11:00:00Z">
          <w:r w:rsidR="00BA42FF" w:rsidDel="00DD6906">
            <w:delText>capabilities</w:delText>
          </w:r>
        </w:del>
      </w:ins>
      <w:ins w:id="79" w:author="ERCOT 062118" w:date="2018-06-21T09:33:00Z">
        <w:del w:id="80" w:author="ERCOT 102518" w:date="2018-09-27T10:58:00Z">
          <w:r w:rsidR="00915326" w:rsidDel="00DD6906">
            <w:delText xml:space="preserve"> of the Generation Resource and any dynamic </w:delText>
          </w:r>
        </w:del>
      </w:ins>
      <w:ins w:id="81" w:author="ERCOT 091818" w:date="2018-09-18T13:12:00Z">
        <w:del w:id="82" w:author="ERCOT 102518" w:date="2018-09-27T10:58:00Z">
          <w:r w:rsidR="00B31FD0" w:rsidDel="00DD6906">
            <w:delText xml:space="preserve">its associated </w:delText>
          </w:r>
        </w:del>
      </w:ins>
      <w:ins w:id="83" w:author="ERCOT 062118" w:date="2018-06-21T09:33:00Z">
        <w:del w:id="84" w:author="ERCOT 102518" w:date="2018-09-27T10:58:00Z">
          <w:r w:rsidR="00915326" w:rsidDel="00DD6906">
            <w:delText>VAr-capable devices needed to comply with the minimum capability requirement in paragraph (b) below</w:delText>
          </w:r>
        </w:del>
      </w:ins>
      <w:ins w:id="85" w:author="ERCOT 102518" w:date="2018-09-27T10:58:00Z">
        <w:del w:id="86" w:author="ERCOT 102518" w:date="2018-10-23T14:20:00Z">
          <w:r w:rsidR="00DD6906" w:rsidDel="00791567">
            <w:delText xml:space="preserve"> </w:delText>
          </w:r>
        </w:del>
      </w:ins>
    </w:p>
    <w:p w:rsidR="000B07C7" w:rsidDel="00B13257" w:rsidRDefault="000B07C7" w:rsidP="00B91A56">
      <w:pPr>
        <w:spacing w:before="240" w:after="240"/>
        <w:ind w:left="720" w:firstLine="720"/>
        <w:rPr>
          <w:ins w:id="87" w:author="ERCOT 102518" w:date="2018-10-23T17:10:00Z"/>
          <w:del w:id="88" w:author="ERCOT 012219" w:date="2019-01-21T12:58:00Z"/>
        </w:rPr>
      </w:pPr>
      <w:ins w:id="89" w:author="ERCOT 102518" w:date="2018-10-25T10:02:00Z">
        <w:del w:id="90" w:author="ERCOT 012219" w:date="2019-01-21T12:58:00Z">
          <w:r w:rsidRPr="000B07C7" w:rsidDel="00B13257">
            <w:delText xml:space="preserve">Figure A: </w:delText>
          </w:r>
        </w:del>
      </w:ins>
      <w:ins w:id="91" w:author="ERCOT 102518" w:date="2018-10-25T10:17:00Z">
        <w:del w:id="92" w:author="ERCOT 012219" w:date="2019-01-21T12:58:00Z">
          <w:r w:rsidR="00331366" w:rsidDel="00B13257">
            <w:delText xml:space="preserve"> </w:delText>
          </w:r>
        </w:del>
      </w:ins>
      <w:ins w:id="93" w:author="ERCOT 102518" w:date="2018-10-25T10:02:00Z">
        <w:del w:id="94" w:author="ERCOT 012219" w:date="2019-01-21T12:58:00Z">
          <w:r w:rsidRPr="000B07C7" w:rsidDel="00B13257">
            <w:delText>Non-IRR Reactive Capability Requirement (Q vs. P)</w:delText>
          </w:r>
        </w:del>
      </w:ins>
    </w:p>
    <w:p w:rsidR="00733398" w:rsidDel="00B13257" w:rsidRDefault="00007EFC" w:rsidP="00CE1911">
      <w:pPr>
        <w:spacing w:after="240"/>
        <w:ind w:left="1440" w:hanging="720"/>
        <w:jc w:val="center"/>
        <w:rPr>
          <w:ins w:id="95" w:author="ERCOT 102518" w:date="2018-10-25T10:03:00Z"/>
          <w:del w:id="96" w:author="ERCOT 012219" w:date="2019-01-21T12:58:00Z"/>
        </w:rPr>
      </w:pPr>
      <w:ins w:id="97" w:author="ERCOT 102518" w:date="2018-10-25T13:27:00Z">
        <w:del w:id="98" w:author="ERCOT 012219" w:date="2019-01-21T12:58:00Z">
          <w:r w:rsidDel="00B13257">
            <w:rPr>
              <w:noProof/>
            </w:rPr>
            <w:drawing>
              <wp:inline distT="0" distB="0" distL="0" distR="0">
                <wp:extent cx="4516120" cy="548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6120" cy="5486400"/>
                        </a:xfrm>
                        <a:prstGeom prst="rect">
                          <a:avLst/>
                        </a:prstGeom>
                        <a:noFill/>
                        <a:ln>
                          <a:noFill/>
                        </a:ln>
                      </pic:spPr>
                    </pic:pic>
                  </a:graphicData>
                </a:graphic>
              </wp:inline>
            </w:drawing>
          </w:r>
        </w:del>
      </w:ins>
    </w:p>
    <w:p w:rsidR="000B07C7" w:rsidDel="00B13257" w:rsidRDefault="000B07C7" w:rsidP="00B91A56">
      <w:pPr>
        <w:spacing w:before="240" w:after="240"/>
        <w:ind w:left="720" w:firstLine="720"/>
        <w:rPr>
          <w:ins w:id="99" w:author="ERCOT 102518" w:date="2018-10-24T08:49:00Z"/>
          <w:del w:id="100" w:author="ERCOT 012219" w:date="2019-01-21T12:58:00Z"/>
        </w:rPr>
      </w:pPr>
      <w:ins w:id="101" w:author="ERCOT 102518" w:date="2018-10-25T10:03:00Z">
        <w:del w:id="102" w:author="ERCOT 012219" w:date="2019-01-21T12:58:00Z">
          <w:r w:rsidRPr="000B07C7" w:rsidDel="00B13257">
            <w:delText xml:space="preserve">Figure B: </w:delText>
          </w:r>
        </w:del>
      </w:ins>
      <w:ins w:id="103" w:author="ERCOT 102518" w:date="2018-10-25T10:17:00Z">
        <w:del w:id="104" w:author="ERCOT 012219" w:date="2019-01-21T12:58:00Z">
          <w:r w:rsidR="00331366" w:rsidDel="00B13257">
            <w:delText xml:space="preserve"> </w:delText>
          </w:r>
        </w:del>
      </w:ins>
      <w:ins w:id="105" w:author="ERCOT 102518" w:date="2018-10-25T10:03:00Z">
        <w:del w:id="106" w:author="ERCOT 012219" w:date="2019-01-21T12:58:00Z">
          <w:r w:rsidRPr="000B07C7" w:rsidDel="00B13257">
            <w:delText>IRR Reactive Capability Requirement (Q vs. P)</w:delText>
          </w:r>
        </w:del>
      </w:ins>
    </w:p>
    <w:p w:rsidR="00572D00" w:rsidDel="00B13257" w:rsidRDefault="00007EFC" w:rsidP="00CE1911">
      <w:pPr>
        <w:spacing w:after="240"/>
        <w:ind w:left="1440" w:hanging="720"/>
        <w:jc w:val="center"/>
        <w:rPr>
          <w:ins w:id="107" w:author="ERCOT 102518" w:date="2018-10-25T10:03:00Z"/>
          <w:del w:id="108" w:author="ERCOT 012219" w:date="2019-01-21T12:58:00Z"/>
        </w:rPr>
      </w:pPr>
      <w:ins w:id="109" w:author="ERCOT 102518" w:date="2018-10-25T13:27:00Z">
        <w:del w:id="110" w:author="ERCOT 012219" w:date="2019-01-21T12:58:00Z">
          <w:r w:rsidDel="00B13257">
            <w:rPr>
              <w:noProof/>
            </w:rPr>
            <w:drawing>
              <wp:inline distT="0" distB="0" distL="0" distR="0">
                <wp:extent cx="4531995" cy="4301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1995" cy="4301490"/>
                        </a:xfrm>
                        <a:prstGeom prst="rect">
                          <a:avLst/>
                        </a:prstGeom>
                        <a:noFill/>
                        <a:ln>
                          <a:noFill/>
                        </a:ln>
                      </pic:spPr>
                    </pic:pic>
                  </a:graphicData>
                </a:graphic>
              </wp:inline>
            </w:drawing>
          </w:r>
        </w:del>
      </w:ins>
    </w:p>
    <w:p w:rsidR="000B07C7" w:rsidDel="00B13257" w:rsidRDefault="000B07C7" w:rsidP="00B91A56">
      <w:pPr>
        <w:spacing w:before="240" w:after="240"/>
        <w:ind w:left="720" w:firstLine="720"/>
        <w:rPr>
          <w:ins w:id="111" w:author="ERCOT 102518" w:date="2018-10-23T17:12:00Z"/>
          <w:del w:id="112" w:author="ERCOT 012219" w:date="2019-01-21T12:58:00Z"/>
        </w:rPr>
      </w:pPr>
      <w:ins w:id="113" w:author="ERCOT 102518" w:date="2018-10-25T10:03:00Z">
        <w:del w:id="114" w:author="ERCOT 012219" w:date="2019-01-21T12:58:00Z">
          <w:r w:rsidRPr="000B07C7" w:rsidDel="00B13257">
            <w:delText xml:space="preserve">Figure C: </w:delText>
          </w:r>
        </w:del>
      </w:ins>
      <w:ins w:id="115" w:author="ERCOT 102518" w:date="2018-10-25T10:17:00Z">
        <w:del w:id="116" w:author="ERCOT 012219" w:date="2019-01-21T12:58:00Z">
          <w:r w:rsidR="00331366" w:rsidDel="00B13257">
            <w:delText xml:space="preserve"> </w:delText>
          </w:r>
        </w:del>
      </w:ins>
      <w:ins w:id="117" w:author="ERCOT 102518" w:date="2018-10-25T10:03:00Z">
        <w:del w:id="118" w:author="ERCOT 012219" w:date="2019-01-21T12:58:00Z">
          <w:r w:rsidRPr="000B07C7" w:rsidDel="00B13257">
            <w:delText>IRR and Non-IRR Reactive Capability Requirement (Q vs. V)</w:delText>
          </w:r>
        </w:del>
      </w:ins>
    </w:p>
    <w:p w:rsidR="00733398" w:rsidDel="00B13257" w:rsidRDefault="00007EFC" w:rsidP="00CE1911">
      <w:pPr>
        <w:spacing w:after="240"/>
        <w:ind w:left="1440" w:hanging="720"/>
        <w:jc w:val="center"/>
        <w:rPr>
          <w:ins w:id="119" w:author="ERCOT 102518" w:date="2018-10-23T17:10:00Z"/>
          <w:del w:id="120" w:author="ERCOT 012219" w:date="2019-01-21T12:58:00Z"/>
          <w:iCs/>
          <w:szCs w:val="20"/>
        </w:rPr>
      </w:pPr>
      <w:ins w:id="121" w:author="ERCOT 102518" w:date="2018-10-25T13:28:00Z">
        <w:del w:id="122" w:author="ERCOT 012219" w:date="2019-01-21T12:58:00Z">
          <w:r w:rsidDel="00B13257">
            <w:rPr>
              <w:noProof/>
            </w:rPr>
            <w:drawing>
              <wp:inline distT="0" distB="0" distL="0" distR="0">
                <wp:extent cx="5939790" cy="4397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4397375"/>
                        </a:xfrm>
                        <a:prstGeom prst="rect">
                          <a:avLst/>
                        </a:prstGeom>
                        <a:noFill/>
                        <a:ln>
                          <a:noFill/>
                        </a:ln>
                      </pic:spPr>
                    </pic:pic>
                  </a:graphicData>
                </a:graphic>
              </wp:inline>
            </w:drawing>
          </w:r>
        </w:del>
      </w:ins>
    </w:p>
    <w:p w:rsidR="000B094E" w:rsidRDefault="00791567" w:rsidP="00B13257">
      <w:pPr>
        <w:spacing w:after="240"/>
        <w:ind w:left="1440" w:hanging="720"/>
        <w:rPr>
          <w:ins w:id="123" w:author="ERCOT 091818" w:date="2018-08-07T08:32:00Z"/>
        </w:rPr>
      </w:pPr>
      <w:ins w:id="124" w:author="ERCOT 102518" w:date="2018-10-23T14:20:00Z">
        <w:r>
          <w:t>(b)</w:t>
        </w:r>
        <w:r>
          <w:tab/>
        </w:r>
      </w:ins>
      <w:ins w:id="125" w:author="ERCOT 102518" w:date="2018-09-27T10:58:00Z">
        <w:r w:rsidR="00DD6906" w:rsidRPr="00DD6906">
          <w:t>Subject to the reactive capabilities of the Generation Resource, as established by its CURL</w:t>
        </w:r>
      </w:ins>
      <w:ins w:id="126" w:author="ERCOT 102518" w:date="2018-09-27T11:17:00Z">
        <w:r w:rsidR="00E33FE6">
          <w:t>,</w:t>
        </w:r>
      </w:ins>
      <w:ins w:id="127" w:author="ERCOT 102518" w:date="2018-09-27T11:29:00Z">
        <w:r w:rsidR="008B7BEC">
          <w:t xml:space="preserve"> and its associated </w:t>
        </w:r>
        <w:proofErr w:type="spellStart"/>
        <w:r w:rsidR="008B7BEC">
          <w:t>V</w:t>
        </w:r>
      </w:ins>
      <w:ins w:id="128" w:author="ERCOT 102518" w:date="2018-10-25T14:03:00Z">
        <w:r w:rsidR="00245C85">
          <w:t>A</w:t>
        </w:r>
      </w:ins>
      <w:ins w:id="129" w:author="ERCOT 102518" w:date="2018-09-27T11:29:00Z">
        <w:r w:rsidR="008B7BEC">
          <w:t>r</w:t>
        </w:r>
        <w:proofErr w:type="spellEnd"/>
        <w:r w:rsidR="008B7BEC">
          <w:t>-</w:t>
        </w:r>
      </w:ins>
      <w:ins w:id="130" w:author="ERCOT 102518" w:date="2018-09-27T11:30:00Z">
        <w:r w:rsidR="008B7BEC">
          <w:t>capable devices</w:t>
        </w:r>
      </w:ins>
      <w:ins w:id="131" w:author="ERCOT 062118" w:date="2018-06-21T09:33:00Z">
        <w:r w:rsidR="00915326">
          <w:t>, each</w:t>
        </w:r>
        <w:r w:rsidR="00915326" w:rsidRPr="00CB6104">
          <w:t xml:space="preserve"> </w:t>
        </w:r>
      </w:ins>
      <w:ins w:id="132" w:author="ERCOT 062118" w:date="2018-06-15T20:58:00Z">
        <w:r w:rsidR="00FD0214" w:rsidRPr="00CB6104">
          <w:t>Generation Resource shall</w:t>
        </w:r>
        <w:r w:rsidR="00FD0214">
          <w:t xml:space="preserve"> </w:t>
        </w:r>
        <w:r w:rsidR="00FD0214" w:rsidRPr="00CB6104">
          <w:t xml:space="preserve">produce </w:t>
        </w:r>
      </w:ins>
      <w:ins w:id="133" w:author="ERCOT 091818" w:date="2018-08-07T08:29:00Z">
        <w:r w:rsidR="00BA42FF">
          <w:t xml:space="preserve">lagging Reactive Power </w:t>
        </w:r>
      </w:ins>
      <w:ins w:id="134" w:author="ERCOT 062118" w:date="2018-06-15T20:58:00Z">
        <w:r w:rsidR="00FD0214">
          <w:t xml:space="preserve">or absorb </w:t>
        </w:r>
      </w:ins>
      <w:ins w:id="135" w:author="ERCOT 091818" w:date="2018-08-07T09:50:00Z">
        <w:r w:rsidR="000E29E4">
          <w:t xml:space="preserve">leading </w:t>
        </w:r>
      </w:ins>
      <w:ins w:id="136" w:author="ERCOT 062118" w:date="2018-06-15T20:58:00Z">
        <w:r w:rsidR="00FD0214">
          <w:t>R</w:t>
        </w:r>
        <w:r w:rsidR="00FD0214" w:rsidRPr="00CB6104">
          <w:t xml:space="preserve">eactive </w:t>
        </w:r>
        <w:r w:rsidR="00FD0214">
          <w:t xml:space="preserve">Power as necessary to </w:t>
        </w:r>
        <w:r w:rsidR="00FD0214" w:rsidRPr="00B13257">
          <w:rPr>
            <w:szCs w:val="20"/>
          </w:rPr>
          <w:t>achieve</w:t>
        </w:r>
        <w:r w:rsidR="00FD0214">
          <w:t xml:space="preserve"> and maintain </w:t>
        </w:r>
      </w:ins>
      <w:ins w:id="137" w:author="ERCOT 102518" w:date="2018-10-24T10:47:00Z">
        <w:r w:rsidR="002A4A31" w:rsidRPr="00235E83">
          <w:t xml:space="preserve">a POI voltage </w:t>
        </w:r>
        <w:del w:id="138" w:author="ERCOT 042419" w:date="2019-04-24T15:36:00Z">
          <w:r w:rsidR="002A4A31" w:rsidRPr="00235E83" w:rsidDel="00D05DBC">
            <w:delText>that is as close as practic</w:delText>
          </w:r>
          <w:r w:rsidR="002A4A31" w:rsidRPr="000B07C7" w:rsidDel="00D05DBC">
            <w:delText xml:space="preserve">able to </w:delText>
          </w:r>
        </w:del>
      </w:ins>
      <w:ins w:id="139" w:author="ERCOT 102518" w:date="2018-10-23T14:23:00Z">
        <w:del w:id="140" w:author="ERCOT 042419" w:date="2019-04-24T15:36:00Z">
          <w:r w:rsidR="002A4A31" w:rsidRPr="00BA3B0D" w:rsidDel="00D05DBC">
            <w:delText>its</w:delText>
          </w:r>
        </w:del>
      </w:ins>
      <w:ins w:id="141" w:author="ERCOT 091818" w:date="2018-09-18T17:56:00Z">
        <w:del w:id="142" w:author="ERCOT 042419" w:date="2019-04-24T15:36:00Z">
          <w:r w:rsidR="002A4A31" w:rsidDel="00D05DBC">
            <w:delText>a POI voltage that is</w:delText>
          </w:r>
        </w:del>
      </w:ins>
      <w:ins w:id="143" w:author="ERCOT 091818" w:date="2018-09-18T13:13:00Z">
        <w:del w:id="144" w:author="ERCOT 042419" w:date="2019-04-24T15:36:00Z">
          <w:r w:rsidR="002A4A31" w:rsidDel="00D05DBC">
            <w:delText xml:space="preserve"> within 2% of the</w:delText>
          </w:r>
        </w:del>
      </w:ins>
      <w:ins w:id="145" w:author="ERCOT 062118" w:date="2018-06-15T20:58:00Z">
        <w:del w:id="146" w:author="ERCOT 042419" w:date="2019-04-24T15:36:00Z">
          <w:r w:rsidR="002A4A31" w:rsidDel="00D05DBC">
            <w:delText>its Voltage Set Point</w:delText>
          </w:r>
        </w:del>
      </w:ins>
      <w:ins w:id="147" w:author="ERCOT 042419" w:date="2019-04-24T15:36:00Z">
        <w:r w:rsidR="00D05DBC">
          <w:t>within tolerances identified in paragraph (4) of Operating Guide Section 2.7.3.5, Resource Entity Responsibilities and Generation Resource Requirements</w:t>
        </w:r>
      </w:ins>
      <w:ins w:id="148" w:author="ERCOT 091818" w:date="2018-08-07T08:32:00Z">
        <w:r w:rsidR="000B094E" w:rsidRPr="000B07C7">
          <w:t xml:space="preserve">.  If achieving and maintaining </w:t>
        </w:r>
        <w:del w:id="149" w:author="ERCOT 102518" w:date="2018-10-23T14:24:00Z">
          <w:r w:rsidR="000B094E" w:rsidRPr="000B07C7" w:rsidDel="00791567">
            <w:delText>a</w:delText>
          </w:r>
        </w:del>
      </w:ins>
      <w:ins w:id="150" w:author="ERCOT 102518" w:date="2018-10-23T14:24:00Z">
        <w:r w:rsidRPr="000B07C7">
          <w:t>that</w:t>
        </w:r>
      </w:ins>
      <w:ins w:id="151" w:author="ERCOT 091818" w:date="2018-08-07T08:32:00Z">
        <w:r w:rsidR="000B094E" w:rsidRPr="000B07C7">
          <w:t xml:space="preserve"> Volta</w:t>
        </w:r>
        <w:r w:rsidR="000B094E" w:rsidRPr="00383283">
          <w:t>ge Set Point is beyond the capability of the Generation Reso</w:t>
        </w:r>
        <w:r w:rsidR="00B31FD0">
          <w:t>urce</w:t>
        </w:r>
        <w:r w:rsidR="000B094E" w:rsidRPr="00383283">
          <w:t xml:space="preserve"> and its </w:t>
        </w:r>
        <w:proofErr w:type="spellStart"/>
        <w:r w:rsidR="000B094E" w:rsidRPr="00383283">
          <w:t>VAr</w:t>
        </w:r>
        <w:proofErr w:type="spellEnd"/>
        <w:r w:rsidR="000B094E" w:rsidRPr="00383283">
          <w:t>-capable devices, then</w:t>
        </w:r>
      </w:ins>
      <w:ins w:id="152" w:author="ERCOT 091818" w:date="2018-08-14T12:23:00Z">
        <w:r w:rsidR="00F2338E" w:rsidRPr="00F2338E">
          <w:t xml:space="preserve"> the Generation Resource shall meet the following</w:t>
        </w:r>
        <w:r w:rsidR="00642702" w:rsidRPr="00F2338E">
          <w:t xml:space="preserve"> minimum reactive requirements</w:t>
        </w:r>
      </w:ins>
      <w:ins w:id="153" w:author="ERCOT 091818" w:date="2018-08-07T08:32:00Z">
        <w:r w:rsidR="00642702">
          <w:t>:</w:t>
        </w:r>
      </w:ins>
    </w:p>
    <w:p w:rsidR="000B094E" w:rsidRDefault="000B094E" w:rsidP="000B094E">
      <w:pPr>
        <w:spacing w:after="240"/>
        <w:ind w:left="2160" w:hanging="720"/>
        <w:rPr>
          <w:ins w:id="154" w:author="ERCOT 091818" w:date="2018-08-07T08:33:00Z"/>
        </w:rPr>
      </w:pPr>
      <w:ins w:id="155" w:author="ERCOT 091818" w:date="2018-08-07T08:32:00Z">
        <w:r>
          <w:rPr>
            <w:iCs/>
            <w:szCs w:val="20"/>
          </w:rPr>
          <w:t>(</w:t>
        </w:r>
        <w:proofErr w:type="spellStart"/>
        <w:r>
          <w:rPr>
            <w:iCs/>
            <w:szCs w:val="20"/>
          </w:rPr>
          <w:t>i</w:t>
        </w:r>
        <w:proofErr w:type="spellEnd"/>
        <w:r>
          <w:rPr>
            <w:iCs/>
            <w:szCs w:val="20"/>
          </w:rPr>
          <w:t>)</w:t>
        </w:r>
        <w:r>
          <w:rPr>
            <w:iCs/>
            <w:szCs w:val="20"/>
          </w:rPr>
          <w:tab/>
        </w:r>
        <w:r>
          <w:t>F</w:t>
        </w:r>
        <w:r w:rsidRPr="00383283">
          <w:t xml:space="preserve">or any Voltage Set Point from 0.95 to 1.04 per unit, if lagging Reactive Power is needed, the Generation Resource shall produce the maximum lagging Reactive Power within its capability, provided that the quantity of Reactive Power produced is equal to or greater than the quantity of Reactive Power corresponding to a 0.95 </w:t>
        </w:r>
      </w:ins>
      <w:ins w:id="156" w:author="ERCOT 102518" w:date="2018-10-25T13:26:00Z">
        <w:r w:rsidR="002A4A31">
          <w:t xml:space="preserve">lagging </w:t>
        </w:r>
      </w:ins>
      <w:ins w:id="157" w:author="ERCOT 091818" w:date="2018-08-07T08:32:00Z">
        <w:r w:rsidRPr="00383283">
          <w:t>power factor at the Generation Resource’s maximum net real power to be supplied to the ERCOT Transmissi</w:t>
        </w:r>
        <w:r>
          <w:t>on Grid, as measured at the POI</w:t>
        </w:r>
        <w:r w:rsidR="00642702">
          <w:t>;</w:t>
        </w:r>
        <w:del w:id="158" w:author="ERCOT 012219" w:date="2019-01-21T13:00:00Z">
          <w:r w:rsidRPr="00383283" w:rsidDel="00B13257">
            <w:delText xml:space="preserve"> and</w:delText>
          </w:r>
        </w:del>
      </w:ins>
    </w:p>
    <w:p w:rsidR="00B13257" w:rsidRDefault="000B094E" w:rsidP="000B094E">
      <w:pPr>
        <w:spacing w:after="240"/>
        <w:ind w:left="2160" w:hanging="720"/>
        <w:rPr>
          <w:ins w:id="159" w:author="ERCOT 012219" w:date="2019-01-21T13:00:00Z"/>
        </w:rPr>
      </w:pPr>
      <w:ins w:id="160" w:author="ERCOT 091818" w:date="2018-08-07T08:33:00Z">
        <w:r>
          <w:t>(ii)</w:t>
        </w:r>
        <w:r>
          <w:tab/>
          <w:t>F</w:t>
        </w:r>
        <w:r w:rsidRPr="00383283">
          <w:t xml:space="preserve">or any </w:t>
        </w:r>
      </w:ins>
      <w:ins w:id="161" w:author="ERCOT 091818" w:date="2018-08-07T08:32:00Z">
        <w:r w:rsidR="00642702" w:rsidRPr="00383283">
          <w:t>Voltage Set Point from</w:t>
        </w:r>
      </w:ins>
      <w:ins w:id="162" w:author="ERCOT 091818" w:date="2018-08-07T08:33:00Z">
        <w:r w:rsidRPr="00383283">
          <w:t xml:space="preserve"> </w:t>
        </w:r>
      </w:ins>
      <w:ins w:id="163" w:author="ERCOT 102518" w:date="2018-09-27T11:31:00Z">
        <w:r w:rsidR="00642702">
          <w:t>1.0</w:t>
        </w:r>
      </w:ins>
      <w:ins w:id="164" w:author="ERCOT 091818" w:date="2018-08-07T08:33:00Z">
        <w:del w:id="165" w:author="ERCOT 102518" w:date="2018-09-27T11:32:00Z">
          <w:r w:rsidR="00642702" w:rsidRPr="00383283" w:rsidDel="006C662F">
            <w:delText>0.98</w:delText>
          </w:r>
        </w:del>
        <w:r w:rsidRPr="00383283">
          <w:t xml:space="preserve"> to 1.05 per unit, if leading Reactive Power is required, the </w:t>
        </w:r>
        <w:r w:rsidRPr="000B094E">
          <w:t>Generation</w:t>
        </w:r>
        <w:r w:rsidRPr="00383283">
          <w:t xml:space="preserve"> Resource shall absorb the maximum leading Reactive Power within its capability, provided that the quantity of leading Reactive Power absorbed is equal to or greater than the quantity of Reactive Power corresponding to a 0.95 </w:t>
        </w:r>
      </w:ins>
      <w:ins w:id="166" w:author="ERCOT 102518" w:date="2018-10-25T13:26:00Z">
        <w:r w:rsidR="002A4A31">
          <w:t xml:space="preserve">leading </w:t>
        </w:r>
      </w:ins>
      <w:ins w:id="167" w:author="ERCOT 091818" w:date="2018-08-07T08:33:00Z">
        <w:r w:rsidRPr="00383283">
          <w:t>power factor at the Generation Resource’s maximum net real power to be supplied to the ERCOT Transmission Grid, as measured at the POI</w:t>
        </w:r>
      </w:ins>
      <w:del w:id="168" w:author="ERCOT 062118" w:date="2018-06-15T20:58:00Z">
        <w:r w:rsidR="00A663A6" w:rsidRPr="000B094E" w:rsidDel="00FD0214">
          <w:delText>An over-excited (lagging or producing) power factor capability of 0.95 or less determined at the generating unit's maximum net power to be supplied to the ERCOT Transmission Grid and the Generation Resource’s set point in the Voltage Profile</w:delText>
        </w:r>
      </w:del>
      <w:ins w:id="169" w:author="ERCOT" w:date="2017-02-13T16:28:00Z">
        <w:del w:id="170" w:author="ERCOT 062118" w:date="2018-06-15T20:58:00Z">
          <w:r w:rsidR="00A663A6" w:rsidRPr="000B094E" w:rsidDel="00FD0214">
            <w:delText>at any voltage</w:delText>
          </w:r>
        </w:del>
      </w:ins>
      <w:ins w:id="171" w:author="ERCOT 120417" w:date="2017-11-29T12:17:00Z">
        <w:del w:id="172" w:author="ERCOT 062118" w:date="2018-06-15T20:58:00Z">
          <w:r w:rsidR="009B6AF2" w:rsidRPr="000B094E" w:rsidDel="00FD0214">
            <w:delText>Voltage Set Point</w:delText>
          </w:r>
        </w:del>
      </w:ins>
      <w:ins w:id="173" w:author="ERCOT" w:date="2017-02-13T16:28:00Z">
        <w:del w:id="174" w:author="ERCOT 062118" w:date="2018-06-15T20:58:00Z">
          <w:r w:rsidR="00A663A6" w:rsidRPr="000B094E" w:rsidDel="00FD0214">
            <w:delText xml:space="preserve"> </w:delText>
          </w:r>
        </w:del>
      </w:ins>
      <w:ins w:id="175" w:author="ERCOT" w:date="2017-07-07T10:05:00Z">
        <w:del w:id="176" w:author="ERCOT 062118" w:date="2018-06-15T20:58:00Z">
          <w:r w:rsidR="00A663A6" w:rsidRPr="0089743C" w:rsidDel="00FD0214">
            <w:delText>from</w:delText>
          </w:r>
        </w:del>
      </w:ins>
      <w:ins w:id="177" w:author="ERCOT" w:date="2017-09-27T08:20:00Z">
        <w:del w:id="178" w:author="ERCOT 062118" w:date="2018-06-15T20:58:00Z">
          <w:r w:rsidR="00A663A6" w:rsidRPr="0089743C" w:rsidDel="00FD0214">
            <w:delText xml:space="preserve"> 0.95 per unit to 1</w:delText>
          </w:r>
        </w:del>
      </w:ins>
      <w:ins w:id="179" w:author="ERCOT" w:date="2017-07-07T10:05:00Z">
        <w:del w:id="180" w:author="ERCOT 062118" w:date="2018-06-15T20:58:00Z">
          <w:r w:rsidR="00A663A6" w:rsidRPr="0089743C" w:rsidDel="00FD0214">
            <w:delText>.04</w:delText>
          </w:r>
        </w:del>
      </w:ins>
      <w:ins w:id="181" w:author="ERCOT" w:date="2017-09-06T08:22:00Z">
        <w:del w:id="182" w:author="ERCOT 062118" w:date="2018-06-15T20:58:00Z">
          <w:r w:rsidR="00A663A6" w:rsidRPr="0089743C" w:rsidDel="00FD0214">
            <w:delText xml:space="preserve"> per unit</w:delText>
          </w:r>
        </w:del>
      </w:ins>
      <w:ins w:id="183" w:author="ERCOT" w:date="2017-09-25T12:33:00Z">
        <w:del w:id="184" w:author="ERCOT 062118" w:date="2018-06-15T20:58:00Z">
          <w:r w:rsidR="00A663A6" w:rsidRPr="0089743C" w:rsidDel="00FD0214">
            <w:delText>, as</w:delText>
          </w:r>
        </w:del>
      </w:ins>
      <w:ins w:id="185" w:author="ERCOT" w:date="2017-09-06T08:21:00Z">
        <w:del w:id="186" w:author="ERCOT 062118" w:date="2018-06-15T20:58:00Z">
          <w:r w:rsidR="00A663A6" w:rsidRPr="0019361D" w:rsidDel="00FD0214">
            <w:delText xml:space="preserve"> </w:delText>
          </w:r>
        </w:del>
      </w:ins>
      <w:del w:id="187" w:author="ERCOT 062118" w:date="2018-06-15T20:58:00Z">
        <w:r w:rsidR="00A663A6" w:rsidRPr="0019361D" w:rsidDel="00FD0214">
          <w:delText>measured at the POI.</w:delText>
        </w:r>
      </w:del>
      <w:ins w:id="188" w:author="ERCOT" w:date="2017-09-06T08:24:00Z">
        <w:r w:rsidR="00A663A6" w:rsidRPr="0019361D">
          <w:t>;</w:t>
        </w:r>
      </w:ins>
      <w:ins w:id="189" w:author="ERCOT 102518" w:date="2018-10-23T14:21:00Z">
        <w:r w:rsidR="00791567">
          <w:t xml:space="preserve"> and</w:t>
        </w:r>
      </w:ins>
    </w:p>
    <w:p w:rsidR="00A663A6" w:rsidRPr="0019361D" w:rsidDel="00FD0214" w:rsidRDefault="00B13257" w:rsidP="000B094E">
      <w:pPr>
        <w:spacing w:after="240"/>
        <w:ind w:left="2160" w:hanging="720"/>
        <w:rPr>
          <w:del w:id="190" w:author="ERCOT 062118" w:date="2018-06-15T20:58:00Z"/>
        </w:rPr>
      </w:pPr>
      <w:ins w:id="191" w:author="ERCOT 012219" w:date="2019-01-21T13:00:00Z">
        <w:r>
          <w:t>(iii)</w:t>
        </w:r>
        <w:r>
          <w:tab/>
          <w:t>For any Voltage Set Point outside of the voltage ranges described in paragraph</w:t>
        </w:r>
      </w:ins>
      <w:ins w:id="192" w:author="ERCOT 012219" w:date="2019-01-21T13:01:00Z">
        <w:r>
          <w:t>s</w:t>
        </w:r>
      </w:ins>
      <w:ins w:id="193" w:author="ERCOT 012219" w:date="2019-01-21T13:00:00Z">
        <w:r>
          <w:t xml:space="preserve"> (</w:t>
        </w:r>
        <w:proofErr w:type="spellStart"/>
        <w:r>
          <w:t>i</w:t>
        </w:r>
        <w:proofErr w:type="spellEnd"/>
        <w:r>
          <w:t xml:space="preserve">) and (ii) above, the Generation Resource shall produce or absorb the maximum amount of Reactive Power within its inherent capability and the capability of any </w:t>
        </w:r>
        <w:proofErr w:type="spellStart"/>
        <w:r>
          <w:t>VAr</w:t>
        </w:r>
        <w:proofErr w:type="spellEnd"/>
        <w:r>
          <w:t>-capable devices as necessary to achieve the Voltage Set Point</w:t>
        </w:r>
      </w:ins>
      <w:ins w:id="194" w:author="ERCOT 012219" w:date="2019-01-21T13:01:00Z">
        <w:r>
          <w:t>.</w:t>
        </w:r>
      </w:ins>
      <w:ins w:id="195" w:author="ERCOT" w:date="2017-06-15T06:51:00Z">
        <w:del w:id="196" w:author="ERCOT 062118" w:date="2018-06-15T20:58:00Z">
          <w:r w:rsidR="00A663A6" w:rsidRPr="0019361D" w:rsidDel="00FD0214">
            <w:delText xml:space="preserve"> </w:delText>
          </w:r>
        </w:del>
      </w:ins>
    </w:p>
    <w:p w:rsidR="00A663A6" w:rsidRPr="00BC0061" w:rsidRDefault="00A663A6" w:rsidP="000B094E">
      <w:pPr>
        <w:spacing w:after="240"/>
        <w:ind w:left="2160" w:hanging="720"/>
      </w:pPr>
      <w:del w:id="197" w:author="ERCOT 062118" w:date="2018-06-15T20:58:00Z">
        <w:r w:rsidRPr="003423C9" w:rsidDel="00FD0214">
          <w:delText>(b)</w:delText>
        </w:r>
        <w:r w:rsidRPr="003423C9" w:rsidDel="00FD0214">
          <w:tab/>
          <w:delText xml:space="preserve">An under-excited (leading or absorbing) power factor capability of 0.95 or less, determined at the generating unit's maximum net power to be supplied to the ERCOT Transmission Grid and </w:delText>
        </w:r>
      </w:del>
      <w:ins w:id="198" w:author="ERCOT" w:date="2017-02-13T16:29:00Z">
        <w:del w:id="199" w:author="ERCOT 062118" w:date="2018-06-15T20:58:00Z">
          <w:r w:rsidRPr="00BC0061" w:rsidDel="00FD0214">
            <w:delText xml:space="preserve">at any </w:delText>
          </w:r>
        </w:del>
        <w:del w:id="200" w:author="ERCOT 120417" w:date="2017-11-29T12:17:00Z">
          <w:r w:rsidRPr="00BC0061" w:rsidDel="009B6AF2">
            <w:delText>voltage</w:delText>
          </w:r>
        </w:del>
      </w:ins>
      <w:ins w:id="201" w:author="ERCOT 120417" w:date="2017-11-29T12:17:00Z">
        <w:del w:id="202" w:author="ERCOT 062118" w:date="2018-06-15T20:58:00Z">
          <w:r w:rsidR="009B6AF2" w:rsidRPr="00BC0061" w:rsidDel="00FD0214">
            <w:delText>Voltage Set Point</w:delText>
          </w:r>
        </w:del>
      </w:ins>
      <w:ins w:id="203" w:author="ERCOT" w:date="2017-08-21T14:59:00Z">
        <w:del w:id="204" w:author="ERCOT 062118" w:date="2018-06-15T20:58:00Z">
          <w:r w:rsidRPr="00BC0061" w:rsidDel="00FD0214">
            <w:delText xml:space="preserve"> </w:delText>
          </w:r>
        </w:del>
      </w:ins>
      <w:ins w:id="205" w:author="ERCOT" w:date="2017-07-07T10:25:00Z">
        <w:del w:id="206" w:author="ERCOT 062118" w:date="2018-06-15T20:58:00Z">
          <w:r w:rsidRPr="00BC0061" w:rsidDel="00FD0214">
            <w:delText>from</w:delText>
          </w:r>
        </w:del>
      </w:ins>
      <w:ins w:id="207" w:author="ERCOT" w:date="2017-02-13T16:29:00Z">
        <w:del w:id="208" w:author="ERCOT 062118" w:date="2018-06-15T20:58:00Z">
          <w:r w:rsidRPr="00BC0061" w:rsidDel="00FD0214">
            <w:delText xml:space="preserve"> </w:delText>
          </w:r>
        </w:del>
      </w:ins>
      <w:ins w:id="209" w:author="ERCOT" w:date="2017-09-06T08:23:00Z">
        <w:del w:id="210" w:author="ERCOT 062118" w:date="2018-06-15T20:58:00Z">
          <w:r w:rsidRPr="00BC0061" w:rsidDel="00FD0214">
            <w:delText>0</w:delText>
          </w:r>
        </w:del>
      </w:ins>
      <w:ins w:id="211" w:author="ERCOT" w:date="2017-02-13T16:29:00Z">
        <w:del w:id="212" w:author="ERCOT 062118" w:date="2018-06-15T20:58:00Z">
          <w:r w:rsidRPr="00BC0061" w:rsidDel="00FD0214">
            <w:delText>.9</w:delText>
          </w:r>
        </w:del>
      </w:ins>
      <w:ins w:id="213" w:author="ERCOT" w:date="2017-02-13T16:30:00Z">
        <w:del w:id="214" w:author="ERCOT 062118" w:date="2018-06-15T20:58:00Z">
          <w:r w:rsidRPr="00BC0061" w:rsidDel="00FD0214">
            <w:delText>8</w:delText>
          </w:r>
        </w:del>
      </w:ins>
      <w:ins w:id="215" w:author="ERCOT" w:date="2017-02-13T16:29:00Z">
        <w:del w:id="216" w:author="ERCOT 062118" w:date="2018-06-15T20:58:00Z">
          <w:r w:rsidRPr="00BC0061" w:rsidDel="00FD0214">
            <w:delText xml:space="preserve"> </w:delText>
          </w:r>
        </w:del>
      </w:ins>
      <w:ins w:id="217" w:author="ERCOT" w:date="2017-09-06T08:23:00Z">
        <w:del w:id="218" w:author="ERCOT 062118" w:date="2018-06-15T20:58:00Z">
          <w:r w:rsidRPr="00BC0061" w:rsidDel="00FD0214">
            <w:delText>pe</w:delText>
          </w:r>
        </w:del>
        <w:del w:id="219" w:author="ERCOT 062118" w:date="2018-06-15T20:57:00Z">
          <w:r w:rsidRPr="00BC0061" w:rsidDel="00FD0214">
            <w:delText>r unit</w:delText>
          </w:r>
        </w:del>
      </w:ins>
      <w:ins w:id="220" w:author="ERCOT" w:date="2017-02-13T16:29:00Z">
        <w:del w:id="221" w:author="ERCOT 062118" w:date="2018-06-15T20:57:00Z">
          <w:r w:rsidRPr="00BC0061" w:rsidDel="00FD0214">
            <w:delText xml:space="preserve"> </w:delText>
          </w:r>
        </w:del>
      </w:ins>
      <w:ins w:id="222" w:author="ERCOT" w:date="2017-07-07T10:25:00Z">
        <w:del w:id="223" w:author="ERCOT 062118" w:date="2018-06-15T20:57:00Z">
          <w:r w:rsidRPr="00BC0061" w:rsidDel="00FD0214">
            <w:delText xml:space="preserve">to </w:delText>
          </w:r>
        </w:del>
      </w:ins>
      <w:ins w:id="224" w:author="ERCOT" w:date="2017-09-06T08:23:00Z">
        <w:del w:id="225" w:author="ERCOT 062118" w:date="2018-06-15T20:57:00Z">
          <w:r w:rsidRPr="00BC0061" w:rsidDel="00FD0214">
            <w:delText>1.05 per unit</w:delText>
          </w:r>
        </w:del>
      </w:ins>
      <w:ins w:id="226" w:author="ERCOT" w:date="2017-09-25T12:33:00Z">
        <w:del w:id="227" w:author="ERCOT 062118" w:date="2018-06-15T20:57:00Z">
          <w:r w:rsidRPr="00BC0061" w:rsidDel="00FD0214">
            <w:delText>, as</w:delText>
          </w:r>
        </w:del>
      </w:ins>
      <w:del w:id="228" w:author="ERCOT 062118" w:date="2018-06-15T20:57:00Z">
        <w:r w:rsidRPr="00BC0061" w:rsidDel="00FD0214">
          <w:delText xml:space="preserve"> measured at the POI</w:delText>
        </w:r>
      </w:del>
      <w:del w:id="229" w:author="ERCOT" w:date="2017-09-06T08:24:00Z">
        <w:r w:rsidRPr="00BC0061" w:rsidDel="005F27DF">
          <w:delText>.</w:delText>
        </w:r>
      </w:del>
      <w:ins w:id="230" w:author="ERCOT" w:date="2017-09-06T08:24:00Z">
        <w:del w:id="231" w:author="ERCOT 062118" w:date="2018-06-15T20:57:00Z">
          <w:r w:rsidRPr="00BC0061" w:rsidDel="00FD0214">
            <w:delText>;</w:delText>
          </w:r>
        </w:del>
      </w:ins>
      <w:del w:id="232" w:author="ERCOT" w:date="2017-08-21T14:59:00Z">
        <w:r w:rsidRPr="00BC0061" w:rsidDel="002D2CB4">
          <w:delText xml:space="preserve"> </w:delText>
        </w:r>
      </w:del>
    </w:p>
    <w:p w:rsidR="00A663A6" w:rsidRDefault="00A663A6" w:rsidP="00A663A6">
      <w:pPr>
        <w:spacing w:after="240"/>
        <w:ind w:left="1440" w:hanging="720"/>
        <w:rPr>
          <w:ins w:id="233" w:author="ERCOT 102518" w:date="2018-10-23T17:26:00Z"/>
          <w:iCs/>
          <w:szCs w:val="20"/>
        </w:rPr>
      </w:pPr>
      <w:r w:rsidRPr="00B212C3">
        <w:rPr>
          <w:iCs/>
          <w:szCs w:val="20"/>
        </w:rPr>
        <w:t>(</w:t>
      </w:r>
      <w:ins w:id="234" w:author="ERCOT 102518" w:date="2018-10-23T14:20:00Z">
        <w:r w:rsidR="00791567">
          <w:rPr>
            <w:iCs/>
            <w:szCs w:val="20"/>
          </w:rPr>
          <w:t>c</w:t>
        </w:r>
      </w:ins>
      <w:ins w:id="235" w:author="ERCOT 062118" w:date="2018-06-15T20:59:00Z">
        <w:del w:id="236" w:author="ERCOT 102518" w:date="2018-10-23T14:20:00Z">
          <w:r w:rsidR="00FD0214" w:rsidDel="00791567">
            <w:rPr>
              <w:iCs/>
              <w:szCs w:val="20"/>
            </w:rPr>
            <w:delText>b</w:delText>
          </w:r>
        </w:del>
      </w:ins>
      <w:del w:id="237" w:author="ERCOT 062118" w:date="2018-06-15T20:59:00Z">
        <w:r w:rsidRPr="00B212C3" w:rsidDel="00FD0214">
          <w:rPr>
            <w:iCs/>
            <w:szCs w:val="20"/>
          </w:rPr>
          <w:delText>c</w:delText>
        </w:r>
      </w:del>
      <w:r w:rsidRPr="00B212C3">
        <w:rPr>
          <w:iCs/>
          <w:szCs w:val="20"/>
        </w:rPr>
        <w:t>)</w:t>
      </w:r>
      <w:r w:rsidRPr="00B212C3">
        <w:rPr>
          <w:iCs/>
          <w:szCs w:val="20"/>
        </w:rPr>
        <w:tab/>
      </w:r>
      <w:ins w:id="238" w:author="ERCOT 091818" w:date="2018-08-07T08:34:00Z">
        <w:r w:rsidR="000B094E">
          <w:t>Notwithstanding paragraph (</w:t>
        </w:r>
      </w:ins>
      <w:ins w:id="239" w:author="ERCOT 102518" w:date="2018-10-23T14:20:00Z">
        <w:r w:rsidR="00791567" w:rsidRPr="005E6389">
          <w:t>b</w:t>
        </w:r>
      </w:ins>
      <w:ins w:id="240" w:author="ERCOT 091818" w:date="2018-08-07T08:34:00Z">
        <w:del w:id="241" w:author="ERCOT 102518" w:date="2018-10-23T14:20:00Z">
          <w:r w:rsidR="000B094E" w:rsidRPr="005E6389" w:rsidDel="00791567">
            <w:delText>a</w:delText>
          </w:r>
        </w:del>
        <w:r w:rsidR="000B094E">
          <w:t xml:space="preserve">) above, an </w:t>
        </w:r>
        <w:del w:id="242" w:author="ERCOT 102518" w:date="2018-10-25T14:12:00Z">
          <w:r w:rsidR="000B094E" w:rsidDel="00140C23">
            <w:delText>Intermittent Renewable Resource (</w:delText>
          </w:r>
        </w:del>
        <w:r w:rsidR="000B094E">
          <w:t>IRR</w:t>
        </w:r>
        <w:del w:id="243" w:author="ERCOT 102518" w:date="2018-10-25T14:12:00Z">
          <w:r w:rsidR="000B094E" w:rsidDel="00140C23">
            <w:delText>)</w:delText>
          </w:r>
        </w:del>
        <w:r w:rsidR="000B094E">
          <w:t xml:space="preserve"> shall not be required to produce any Reactive Power when operating below 10% of its nameplate </w:t>
        </w:r>
      </w:ins>
      <w:ins w:id="244" w:author="ERCOT 091818" w:date="2018-08-14T12:24:00Z">
        <w:r w:rsidR="00F2338E">
          <w:t xml:space="preserve">MW </w:t>
        </w:r>
      </w:ins>
      <w:ins w:id="245" w:author="ERCOT 091818" w:date="2018-08-07T08:34:00Z">
        <w:r w:rsidR="000B094E">
          <w:t xml:space="preserve">capacity, but if the IRR is unable to </w:t>
        </w:r>
      </w:ins>
      <w:ins w:id="246" w:author="ERCOT 091818" w:date="2018-09-05T16:34:00Z">
        <w:r w:rsidR="00C80E56">
          <w:t>pro</w:t>
        </w:r>
      </w:ins>
      <w:ins w:id="247" w:author="ERCOT 091818" w:date="2018-09-05T16:35:00Z">
        <w:r w:rsidR="00C80E56">
          <w:t>duce</w:t>
        </w:r>
      </w:ins>
      <w:ins w:id="248" w:author="ERCOT 091818" w:date="2018-09-05T16:34:00Z">
        <w:r w:rsidR="00C80E56">
          <w:t xml:space="preserve"> or absorb reactive power</w:t>
        </w:r>
      </w:ins>
      <w:ins w:id="249" w:author="ERCOT 091818" w:date="2018-08-07T08:34:00Z">
        <w:r w:rsidR="000B094E">
          <w:t xml:space="preserve"> at the POI when it is </w:t>
        </w:r>
        <w:r w:rsidR="000B094E" w:rsidRPr="00B212C3">
          <w:rPr>
            <w:iCs/>
            <w:szCs w:val="20"/>
          </w:rPr>
          <w:t xml:space="preserve">operating below 10% of its nameplate </w:t>
        </w:r>
      </w:ins>
      <w:ins w:id="250" w:author="ERCOT 091818" w:date="2018-08-14T12:28:00Z">
        <w:r w:rsidR="00F2338E">
          <w:rPr>
            <w:iCs/>
            <w:szCs w:val="20"/>
          </w:rPr>
          <w:t xml:space="preserve">MW </w:t>
        </w:r>
      </w:ins>
      <w:ins w:id="251" w:author="ERCOT 091818" w:date="2018-08-07T08:34:00Z">
        <w:r w:rsidR="000B094E" w:rsidRPr="00B212C3">
          <w:rPr>
            <w:iCs/>
            <w:szCs w:val="20"/>
          </w:rPr>
          <w:t>capacity</w:t>
        </w:r>
        <w:r w:rsidR="000B094E">
          <w:rPr>
            <w:iCs/>
            <w:szCs w:val="20"/>
          </w:rPr>
          <w:t xml:space="preserve">, ERCOT, the interconnecting TSP, or the TSP’s designated agent may, </w:t>
        </w:r>
        <w:r w:rsidR="000B094E" w:rsidRPr="00B212C3">
          <w:rPr>
            <w:iCs/>
            <w:szCs w:val="20"/>
          </w:rPr>
          <w:t>for purposes of maintaining reliability</w:t>
        </w:r>
        <w:r w:rsidR="000B094E">
          <w:rPr>
            <w:iCs/>
            <w:szCs w:val="20"/>
          </w:rPr>
          <w:t>, instruct the</w:t>
        </w:r>
        <w:r w:rsidR="000B094E" w:rsidRPr="00B212C3">
          <w:rPr>
            <w:iCs/>
            <w:szCs w:val="20"/>
          </w:rPr>
          <w:t xml:space="preserve"> IRR </w:t>
        </w:r>
        <w:r w:rsidR="000B094E">
          <w:rPr>
            <w:iCs/>
            <w:szCs w:val="20"/>
          </w:rPr>
          <w:t xml:space="preserve">to operate any of its </w:t>
        </w:r>
        <w:proofErr w:type="spellStart"/>
        <w:r w:rsidR="000B094E">
          <w:rPr>
            <w:iCs/>
            <w:szCs w:val="20"/>
          </w:rPr>
          <w:t>VAr</w:t>
        </w:r>
        <w:proofErr w:type="spellEnd"/>
        <w:r w:rsidR="000B094E">
          <w:rPr>
            <w:iCs/>
            <w:szCs w:val="20"/>
          </w:rPr>
          <w:t xml:space="preserve">-capable devices or to </w:t>
        </w:r>
        <w:r w:rsidR="000B094E" w:rsidRPr="00B212C3">
          <w:rPr>
            <w:iCs/>
            <w:szCs w:val="20"/>
          </w:rPr>
          <w:t xml:space="preserve">disconnect </w:t>
        </w:r>
      </w:ins>
      <w:ins w:id="252" w:author="ERCOT 091818" w:date="2018-08-14T12:26:00Z">
        <w:r w:rsidR="00F2338E" w:rsidRPr="00F2338E">
          <w:rPr>
            <w:iCs/>
            <w:szCs w:val="20"/>
          </w:rPr>
          <w:t xml:space="preserve">the </w:t>
        </w:r>
      </w:ins>
      <w:ins w:id="253" w:author="ERCOT 091818" w:date="2018-09-06T07:44:00Z">
        <w:r w:rsidR="00EB1C7E">
          <w:rPr>
            <w:iCs/>
            <w:szCs w:val="20"/>
          </w:rPr>
          <w:t>IRR</w:t>
        </w:r>
      </w:ins>
      <w:ins w:id="254" w:author="ERCOT 091818" w:date="2018-08-14T12:26:00Z">
        <w:r w:rsidR="00F2338E" w:rsidRPr="00F2338E">
          <w:rPr>
            <w:iCs/>
            <w:szCs w:val="20"/>
          </w:rPr>
          <w:t xml:space="preserve"> </w:t>
        </w:r>
      </w:ins>
      <w:ins w:id="255" w:author="ERCOT 091818" w:date="2018-08-07T08:34:00Z">
        <w:r w:rsidR="000B094E" w:rsidRPr="00B212C3">
          <w:rPr>
            <w:iCs/>
            <w:szCs w:val="20"/>
          </w:rPr>
          <w:t>from the ERCOT System</w:t>
        </w:r>
      </w:ins>
      <w:ins w:id="256" w:author="ERCOT 062118" w:date="2018-06-15T20:59:00Z">
        <w:del w:id="257" w:author="ERCOT 091818" w:date="2018-08-07T08:36:00Z">
          <w:r w:rsidR="00FD0214" w:rsidDel="000B094E">
            <w:delText xml:space="preserve">At all real power output levels, each Generation Resource shall have the capability to </w:delText>
          </w:r>
          <w:r w:rsidR="00FD0214" w:rsidRPr="00CB6104" w:rsidDel="000B094E">
            <w:delText>produce</w:delText>
          </w:r>
          <w:r w:rsidR="00FD0214" w:rsidDel="000B094E">
            <w:delText xml:space="preserve"> or absorb at least the amount of leading and lagging Reactive Power corresponding to a 0.95 power factor at the Generation Resource’s maximum net real power to be supplied to the ERCOT Transmission Grid, and shall have the capability of producing that quantity of lagging Reactive Power at</w:delText>
          </w:r>
          <w:r w:rsidR="00FD0214" w:rsidRPr="00CB6104" w:rsidDel="000B094E">
            <w:delText xml:space="preserve"> any Voltage </w:delText>
          </w:r>
          <w:r w:rsidR="00FD0214" w:rsidDel="000B094E">
            <w:delText>Set Point from 0.95 to 1.04 per unit</w:delText>
          </w:r>
          <w:r w:rsidR="00FD0214" w:rsidRPr="00CB6104" w:rsidDel="000B094E">
            <w:delText xml:space="preserve"> </w:delText>
          </w:r>
          <w:r w:rsidR="00FD0214" w:rsidDel="000B094E">
            <w:delText xml:space="preserve">and of absorbing that quantity of leading Reactive Power at </w:delText>
          </w:r>
          <w:r w:rsidR="00FD0214" w:rsidRPr="00CB6104" w:rsidDel="000B094E">
            <w:delText xml:space="preserve">any Voltage </w:delText>
          </w:r>
          <w:r w:rsidR="00FD0214" w:rsidDel="000B094E">
            <w:delText>Set Point from 0.98 to 1.05 per unit.  This capability shall be determined at the Generation Resource’s POI.</w:delText>
          </w:r>
        </w:del>
      </w:ins>
      <w:ins w:id="258" w:author="ERCOT 062118" w:date="2018-06-15T21:00:00Z">
        <w:del w:id="259" w:author="ERCOT 091818" w:date="2018-08-07T08:36:00Z">
          <w:r w:rsidR="00FD0214" w:rsidDel="000B094E">
            <w:delText xml:space="preserve">  </w:delText>
          </w:r>
        </w:del>
      </w:ins>
      <w:del w:id="260" w:author="ERCOT 091818" w:date="2018-08-07T08:36:00Z">
        <w:r w:rsidRPr="00B212C3" w:rsidDel="000B094E">
          <w:rPr>
            <w:iCs/>
            <w:szCs w:val="20"/>
          </w:rPr>
          <w:delText xml:space="preserve">Reactive Power </w:delText>
        </w:r>
      </w:del>
      <w:del w:id="261" w:author="ERCOT 062118" w:date="2018-06-15T21:01:00Z">
        <w:r w:rsidRPr="00B212C3" w:rsidDel="00FD0214">
          <w:rPr>
            <w:iCs/>
            <w:szCs w:val="20"/>
          </w:rPr>
          <w:delText xml:space="preserve">capability shall be available at all MW output levels and </w:delText>
        </w:r>
      </w:del>
      <w:del w:id="262" w:author="ERCOT 091818" w:date="2018-08-07T08:36:00Z">
        <w:r w:rsidRPr="00B212C3" w:rsidDel="000B094E">
          <w:rPr>
            <w:iCs/>
            <w:szCs w:val="20"/>
          </w:rPr>
          <w:delText xml:space="preserve">may be </w:delText>
        </w:r>
      </w:del>
      <w:del w:id="263" w:author="ERCOT 062118" w:date="2018-06-15T21:01:00Z">
        <w:r w:rsidRPr="00B212C3" w:rsidDel="00FD0214">
          <w:rPr>
            <w:iCs/>
            <w:szCs w:val="20"/>
          </w:rPr>
          <w:delText>met</w:delText>
        </w:r>
      </w:del>
      <w:ins w:id="264" w:author="ERCOT 062118" w:date="2018-06-15T21:01:00Z">
        <w:del w:id="265" w:author="ERCOT 091818" w:date="2018-08-07T08:36:00Z">
          <w:r w:rsidR="00FD0214" w:rsidDel="000B094E">
            <w:rPr>
              <w:iCs/>
              <w:szCs w:val="20"/>
            </w:rPr>
            <w:delText>provided</w:delText>
          </w:r>
        </w:del>
      </w:ins>
      <w:del w:id="266" w:author="ERCOT 091818" w:date="2018-08-07T08:36:00Z">
        <w:r w:rsidRPr="00B212C3" w:rsidDel="000B094E">
          <w:rPr>
            <w:iCs/>
            <w:szCs w:val="20"/>
          </w:rPr>
          <w:delText xml:space="preserve"> through a combination of the Generation Resource’s Unit Reactive Limit (URL), which is the generating unit’s dynamic leading and lagging operating capability, and/or dynamic VAr</w:delText>
        </w:r>
      </w:del>
      <w:ins w:id="267" w:author="ERCOT 062118" w:date="2018-06-15T21:01:00Z">
        <w:del w:id="268" w:author="ERCOT 091818" w:date="2018-08-07T08:36:00Z">
          <w:r w:rsidR="00FD0214" w:rsidDel="000B094E">
            <w:rPr>
              <w:iCs/>
              <w:szCs w:val="20"/>
            </w:rPr>
            <w:delText>-</w:delText>
          </w:r>
        </w:del>
      </w:ins>
      <w:del w:id="269" w:author="ERCOT 091818" w:date="2018-08-07T08:36:00Z">
        <w:r w:rsidRPr="00B212C3" w:rsidDel="000B094E">
          <w:rPr>
            <w:iCs/>
            <w:szCs w:val="20"/>
          </w:rPr>
          <w:delText xml:space="preserve"> capable devices.  </w:delText>
        </w:r>
      </w:del>
      <w:del w:id="270" w:author="ERCOT 062118" w:date="2018-06-15T21:01:00Z">
        <w:r w:rsidRPr="00B212C3" w:rsidDel="00FD0214">
          <w:rPr>
            <w:iCs/>
            <w:szCs w:val="20"/>
          </w:rPr>
          <w:delText xml:space="preserve">This Reactive Power profile is depicted graphically as a rectangle.  </w:delText>
        </w:r>
      </w:del>
      <w:del w:id="271" w:author="ERCOT 091818" w:date="2018-08-07T08:37:00Z">
        <w:r w:rsidRPr="00B212C3" w:rsidDel="000B094E">
          <w:rPr>
            <w:iCs/>
            <w:szCs w:val="20"/>
          </w:rPr>
          <w:delText>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 for purposes of maintaining reliability</w:delText>
        </w:r>
      </w:del>
      <w:del w:id="272" w:author="ERCOT 102518" w:date="2018-10-25T10:14:00Z">
        <w:r w:rsidRPr="00B212C3" w:rsidDel="005E6389">
          <w:rPr>
            <w:iCs/>
            <w:szCs w:val="20"/>
          </w:rPr>
          <w:delText>;</w:delText>
        </w:r>
      </w:del>
      <w:del w:id="273" w:author="ERCOT" w:date="2017-09-06T08:30:00Z">
        <w:r w:rsidRPr="00B212C3" w:rsidDel="00AA32EC">
          <w:rPr>
            <w:iCs/>
            <w:szCs w:val="20"/>
          </w:rPr>
          <w:delText xml:space="preserve"> and</w:delText>
        </w:r>
      </w:del>
      <w:ins w:id="274" w:author="ERCOT 062118" w:date="2018-06-15T20:56:00Z">
        <w:del w:id="275" w:author="ERCOT 102518" w:date="2018-10-25T10:14:00Z">
          <w:r w:rsidR="002A159F" w:rsidDel="005E6389">
            <w:rPr>
              <w:iCs/>
              <w:szCs w:val="20"/>
            </w:rPr>
            <w:delText xml:space="preserve"> </w:delText>
          </w:r>
        </w:del>
        <w:del w:id="276" w:author="ERCOT 102518" w:date="2018-10-23T14:21:00Z">
          <w:r w:rsidR="002A159F" w:rsidDel="00791567">
            <w:rPr>
              <w:iCs/>
              <w:szCs w:val="20"/>
            </w:rPr>
            <w:delText>and</w:delText>
          </w:r>
        </w:del>
      </w:ins>
      <w:ins w:id="277" w:author="ERCOT 102518" w:date="2018-10-25T10:14:00Z">
        <w:r w:rsidR="005E6389">
          <w:rPr>
            <w:iCs/>
            <w:szCs w:val="20"/>
          </w:rPr>
          <w:t>.</w:t>
        </w:r>
      </w:ins>
    </w:p>
    <w:p w:rsidR="00A663A6" w:rsidDel="00791567" w:rsidRDefault="00A663A6" w:rsidP="00A663A6">
      <w:pPr>
        <w:spacing w:after="240"/>
        <w:ind w:left="1440" w:hanging="720"/>
        <w:rPr>
          <w:del w:id="278" w:author="ERCOT 102518" w:date="2018-10-23T14:20:00Z"/>
          <w:iCs/>
          <w:szCs w:val="20"/>
        </w:rPr>
      </w:pPr>
      <w:del w:id="279" w:author="ERCOT 102518" w:date="2018-10-23T14:20:00Z">
        <w:r w:rsidRPr="00B212C3" w:rsidDel="00791567">
          <w:rPr>
            <w:iCs/>
            <w:szCs w:val="20"/>
          </w:rPr>
          <w:delText>(</w:delText>
        </w:r>
      </w:del>
      <w:ins w:id="280" w:author="ERCOT 062118" w:date="2018-06-15T20:59:00Z">
        <w:del w:id="281" w:author="ERCOT 102518" w:date="2018-10-23T14:20:00Z">
          <w:r w:rsidR="00FD0214" w:rsidDel="00791567">
            <w:rPr>
              <w:iCs/>
              <w:szCs w:val="20"/>
            </w:rPr>
            <w:delText>c</w:delText>
          </w:r>
        </w:del>
      </w:ins>
      <w:del w:id="282" w:author="ERCOT 102518" w:date="2018-10-23T14:20:00Z">
        <w:r w:rsidRPr="00B212C3" w:rsidDel="00791567">
          <w:rPr>
            <w:iCs/>
            <w:szCs w:val="20"/>
          </w:rPr>
          <w:delText>d)</w:delText>
        </w:r>
        <w:r w:rsidRPr="00B212C3" w:rsidDel="00791567">
          <w:rPr>
            <w:iCs/>
            <w:szCs w:val="20"/>
          </w:rPr>
          <w:tab/>
        </w:r>
        <w:r w:rsidRPr="00B212C3" w:rsidDel="00791567">
          <w:rPr>
            <w:szCs w:val="20"/>
          </w:rPr>
          <w:delText xml:space="preserve">As part of the </w:delText>
        </w:r>
        <w:r w:rsidRPr="00B212C3" w:rsidDel="00791567">
          <w:rPr>
            <w:iCs/>
            <w:szCs w:val="20"/>
          </w:rPr>
          <w:delText>technical</w:delText>
        </w:r>
        <w:r w:rsidRPr="00B212C3" w:rsidDel="00791567">
          <w:rPr>
            <w:szCs w:val="20"/>
          </w:rPr>
          <w:delText xml:space="preserve"> Resource testing requirements p</w:delText>
        </w:r>
      </w:del>
      <w:ins w:id="283" w:author="ERCOT 062118" w:date="2018-06-15T21:02:00Z">
        <w:del w:id="284" w:author="ERCOT 102518" w:date="2018-10-23T14:20:00Z">
          <w:r w:rsidR="00FD0214" w:rsidDel="00791567">
            <w:rPr>
              <w:szCs w:val="20"/>
            </w:rPr>
            <w:delText>P</w:delText>
          </w:r>
        </w:del>
      </w:ins>
      <w:del w:id="285" w:author="ERCOT 102518" w:date="2018-10-23T14:20:00Z">
        <w:r w:rsidRPr="00B212C3" w:rsidDel="00791567">
          <w:rPr>
            <w:szCs w:val="20"/>
          </w:rPr>
          <w:delText xml:space="preserve">rior to the </w:delText>
        </w:r>
      </w:del>
      <w:ins w:id="286" w:author="ERCOT 062118" w:date="2018-06-21T09:34:00Z">
        <w:del w:id="287" w:author="ERCOT 102518" w:date="2018-10-23T14:20:00Z">
          <w:r w:rsidR="00915326" w:rsidDel="00791567">
            <w:rPr>
              <w:szCs w:val="20"/>
            </w:rPr>
            <w:delText xml:space="preserve">Generation Resource’s </w:delText>
          </w:r>
        </w:del>
      </w:ins>
      <w:del w:id="288" w:author="ERCOT 102518" w:date="2018-10-23T14:20:00Z">
        <w:r w:rsidRPr="00B212C3" w:rsidDel="00791567">
          <w:rPr>
            <w:szCs w:val="20"/>
          </w:rPr>
          <w:delText xml:space="preserve">Resource Commissioning Date, </w:delText>
        </w:r>
      </w:del>
      <w:ins w:id="289" w:author="ERCOT 091818" w:date="2018-09-18T13:15:00Z">
        <w:del w:id="290" w:author="ERCOT 102518" w:date="2018-10-23T14:20:00Z">
          <w:r w:rsidR="00B31FD0" w:rsidDel="00791567">
            <w:rPr>
              <w:szCs w:val="20"/>
            </w:rPr>
            <w:delText xml:space="preserve">As </w:delText>
          </w:r>
          <w:r w:rsidR="00B31FD0" w:rsidRPr="00766A7B" w:rsidDel="00791567">
            <w:rPr>
              <w:szCs w:val="20"/>
            </w:rPr>
            <w:delText>a condition for proceeding to the quarterly stability assessment described in Planning Guide Section 5.9, Quarterly Stability Assessment</w:delText>
          </w:r>
          <w:r w:rsidR="00B31FD0" w:rsidDel="00791567">
            <w:rPr>
              <w:szCs w:val="20"/>
            </w:rPr>
            <w:delText>,</w:delText>
          </w:r>
          <w:r w:rsidR="00B31FD0" w:rsidRPr="00B212C3" w:rsidDel="00791567">
            <w:rPr>
              <w:szCs w:val="20"/>
            </w:rPr>
            <w:delText xml:space="preserve"> </w:delText>
          </w:r>
        </w:del>
      </w:ins>
      <w:del w:id="291" w:author="ERCOT 102518" w:date="2018-10-23T14:20:00Z">
        <w:r w:rsidRPr="00B212C3" w:rsidDel="00791567">
          <w:rPr>
            <w:szCs w:val="20"/>
          </w:rPr>
          <w:delText>all</w:delText>
        </w:r>
      </w:del>
      <w:ins w:id="292" w:author="ERCOT 062118" w:date="2018-06-21T09:34:00Z">
        <w:del w:id="293" w:author="ERCOT 102518" w:date="2018-10-23T14:20:00Z">
          <w:r w:rsidR="00915326" w:rsidDel="00791567">
            <w:rPr>
              <w:szCs w:val="20"/>
            </w:rPr>
            <w:delText>the</w:delText>
          </w:r>
          <w:r w:rsidR="00915326" w:rsidRPr="00B212C3" w:rsidDel="00791567">
            <w:rPr>
              <w:szCs w:val="20"/>
            </w:rPr>
            <w:delText xml:space="preserve"> </w:delText>
          </w:r>
          <w:r w:rsidR="00915326" w:rsidDel="00791567">
            <w:rPr>
              <w:szCs w:val="20"/>
            </w:rPr>
            <w:delText>Resource Entity</w:delText>
          </w:r>
        </w:del>
      </w:ins>
      <w:del w:id="294" w:author="ERCOT 102518" w:date="2018-10-23T14:20:00Z">
        <w:r w:rsidR="00915326" w:rsidDel="00791567">
          <w:rPr>
            <w:szCs w:val="20"/>
          </w:rPr>
          <w:delText xml:space="preserve"> </w:delText>
        </w:r>
        <w:r w:rsidRPr="00B212C3" w:rsidDel="00791567">
          <w:rPr>
            <w:szCs w:val="20"/>
          </w:rPr>
          <w:delText>Generation Resources must conduct</w:delText>
        </w:r>
      </w:del>
      <w:ins w:id="295" w:author="ERCOT 062118" w:date="2018-06-21T09:35:00Z">
        <w:del w:id="296" w:author="ERCOT 102518" w:date="2018-10-23T14:20:00Z">
          <w:r w:rsidR="00915326" w:rsidDel="00791567">
            <w:rPr>
              <w:szCs w:val="20"/>
            </w:rPr>
            <w:delText>provide</w:delText>
          </w:r>
        </w:del>
      </w:ins>
      <w:del w:id="297" w:author="ERCOT 102518" w:date="2018-10-23T14:20:00Z">
        <w:r w:rsidRPr="00B212C3" w:rsidDel="00791567">
          <w:rPr>
            <w:szCs w:val="20"/>
          </w:rPr>
          <w:delText xml:space="preserve"> an engineering study, or </w:delText>
        </w:r>
      </w:del>
      <w:ins w:id="298" w:author="ERCOT 062118" w:date="2018-06-21T12:26:00Z">
        <w:del w:id="299" w:author="ERCOT 102518" w:date="2018-10-23T14:20:00Z">
          <w:r w:rsidR="000F54FD" w:rsidDel="00791567">
            <w:rPr>
              <w:szCs w:val="20"/>
            </w:rPr>
            <w:delText xml:space="preserve">that </w:delText>
          </w:r>
        </w:del>
      </w:ins>
      <w:del w:id="300" w:author="ERCOT 102518" w:date="2018-10-23T14:20:00Z">
        <w:r w:rsidRPr="00B212C3" w:rsidDel="00791567">
          <w:rPr>
            <w:szCs w:val="20"/>
          </w:rPr>
          <w:delText>demonstrate</w:delText>
        </w:r>
      </w:del>
      <w:ins w:id="301" w:author="ERCOT 062118" w:date="2018-06-21T12:26:00Z">
        <w:del w:id="302" w:author="ERCOT 102518" w:date="2018-10-23T14:20:00Z">
          <w:r w:rsidR="000F54FD" w:rsidDel="00791567">
            <w:rPr>
              <w:szCs w:val="20"/>
            </w:rPr>
            <w:delText>s</w:delText>
          </w:r>
        </w:del>
      </w:ins>
      <w:del w:id="303" w:author="ERCOT 102518" w:date="2018-10-23T14:20:00Z">
        <w:r w:rsidRPr="00B212C3" w:rsidDel="00791567">
          <w:rPr>
            <w:szCs w:val="20"/>
          </w:rPr>
          <w:delText xml:space="preserve"> </w:delText>
        </w:r>
        <w:r w:rsidRPr="00B212C3" w:rsidDel="00791567">
          <w:rPr>
            <w:iCs/>
            <w:szCs w:val="20"/>
          </w:rPr>
          <w:delText>through</w:delText>
        </w:r>
        <w:r w:rsidRPr="00B212C3" w:rsidDel="00791567">
          <w:rPr>
            <w:szCs w:val="20"/>
          </w:rPr>
          <w:delText xml:space="preserve"> performance testing</w:delText>
        </w:r>
      </w:del>
      <w:ins w:id="304" w:author="ERCOT 062118" w:date="2018-06-15T21:03:00Z">
        <w:del w:id="305" w:author="ERCOT 102518" w:date="2018-10-23T14:20:00Z">
          <w:r w:rsidR="00FD0214" w:rsidDel="00791567">
            <w:rPr>
              <w:szCs w:val="20"/>
            </w:rPr>
            <w:delText>the capability of the Generation Resource</w:delText>
          </w:r>
        </w:del>
      </w:ins>
      <w:ins w:id="306" w:author="ERCOT 091818" w:date="2018-08-07T08:38:00Z">
        <w:del w:id="307" w:author="ERCOT 102518" w:date="2018-10-23T14:20:00Z">
          <w:r w:rsidR="000B094E" w:rsidDel="00791567">
            <w:rPr>
              <w:szCs w:val="20"/>
            </w:rPr>
            <w:delText>, at all real power output levels, to produce or absorb at least the amount of leading and lagging Reactive Power corresponding to a 0.95 power factor at the Generation Resource’s maximum net real power to be supplied to the ERCOT</w:delText>
          </w:r>
        </w:del>
      </w:ins>
      <w:ins w:id="308" w:author="ERCOT 091818" w:date="2018-08-07T08:39:00Z">
        <w:del w:id="309" w:author="ERCOT 102518" w:date="2018-10-23T14:20:00Z">
          <w:r w:rsidR="000B094E" w:rsidDel="00791567">
            <w:rPr>
              <w:szCs w:val="20"/>
            </w:rPr>
            <w:delText xml:space="preserve"> Transmission Grid, and to produce that </w:delText>
          </w:r>
        </w:del>
      </w:ins>
      <w:ins w:id="310" w:author="ERCOT 091818" w:date="2018-08-07T08:40:00Z">
        <w:del w:id="311" w:author="ERCOT 102518" w:date="2018-10-23T14:20:00Z">
          <w:r w:rsidR="000B094E" w:rsidDel="00791567">
            <w:rPr>
              <w:szCs w:val="20"/>
            </w:rPr>
            <w:delText xml:space="preserve">quantity of lagging Reactive Power at any Voltage Set Point from 0.95 to 1.04 per unit and to absorb that quantity of leading Reactive Power at any Voltage Set Point from </w:delText>
          </w:r>
          <w:r w:rsidR="00642702" w:rsidDel="00791567">
            <w:rPr>
              <w:szCs w:val="20"/>
            </w:rPr>
            <w:delText>0.98</w:delText>
          </w:r>
          <w:r w:rsidR="000B094E" w:rsidDel="00791567">
            <w:rPr>
              <w:szCs w:val="20"/>
            </w:rPr>
            <w:delText xml:space="preserve"> to 1.05 per unit.  This capability shall be determined at the Generation Resource</w:delText>
          </w:r>
        </w:del>
      </w:ins>
      <w:ins w:id="312" w:author="ERCOT 091818" w:date="2018-08-07T08:41:00Z">
        <w:del w:id="313" w:author="ERCOT 102518" w:date="2018-10-23T14:20:00Z">
          <w:r w:rsidR="000B094E" w:rsidDel="00791567">
            <w:rPr>
              <w:szCs w:val="20"/>
            </w:rPr>
            <w:delText>’s POI.  For IRRs, the Resource Entity</w:delText>
          </w:r>
        </w:del>
      </w:ins>
      <w:ins w:id="314" w:author="ERCOT 091818" w:date="2018-08-07T08:42:00Z">
        <w:del w:id="315" w:author="ERCOT 102518" w:date="2018-10-23T14:20:00Z">
          <w:r w:rsidR="000B094E" w:rsidDel="00791567">
            <w:rPr>
              <w:szCs w:val="20"/>
            </w:rPr>
            <w:delText xml:space="preserve">’s study must demonstrate the above capability at all MW output levels at or above 10% of the IRR’s nameplate </w:delText>
          </w:r>
        </w:del>
      </w:ins>
      <w:ins w:id="316" w:author="ERCOT 091818" w:date="2018-08-14T12:28:00Z">
        <w:del w:id="317" w:author="ERCOT 102518" w:date="2018-10-23T14:20:00Z">
          <w:r w:rsidR="00F2338E" w:rsidDel="00791567">
            <w:rPr>
              <w:szCs w:val="20"/>
            </w:rPr>
            <w:delText xml:space="preserve">MW </w:delText>
          </w:r>
        </w:del>
      </w:ins>
      <w:ins w:id="318" w:author="ERCOT 091818" w:date="2018-08-07T08:42:00Z">
        <w:del w:id="319" w:author="ERCOT 102518" w:date="2018-10-23T14:20:00Z">
          <w:r w:rsidR="000B094E" w:rsidDel="00791567">
            <w:rPr>
              <w:szCs w:val="20"/>
            </w:rPr>
            <w:delText>capacity</w:delText>
          </w:r>
        </w:del>
      </w:ins>
      <w:ins w:id="320" w:author="ERCOT 062118" w:date="2018-06-15T21:03:00Z">
        <w:del w:id="321" w:author="ERCOT 102518" w:date="2018-10-23T14:20:00Z">
          <w:r w:rsidR="00FD0214" w:rsidDel="00791567">
            <w:rPr>
              <w:szCs w:val="20"/>
            </w:rPr>
            <w:delText xml:space="preserve"> to comply with the requirements of paragraph (b) above</w:delText>
          </w:r>
        </w:del>
      </w:ins>
      <w:del w:id="322" w:author="ERCOT 102518" w:date="2018-10-23T14:20:00Z">
        <w:r w:rsidRPr="00B212C3" w:rsidDel="00791567">
          <w:rPr>
            <w:szCs w:val="20"/>
          </w:rPr>
          <w:delText>, compliance with the Reactive Power capability requirements of this section</w:delText>
        </w:r>
        <w:r w:rsidRPr="00B212C3" w:rsidDel="00791567">
          <w:rPr>
            <w:iCs/>
            <w:szCs w:val="20"/>
          </w:rPr>
          <w:delText xml:space="preserve">.  </w:delText>
        </w:r>
      </w:del>
      <w:ins w:id="323" w:author="ERCOT 062118" w:date="2018-06-21T12:27:00Z">
        <w:del w:id="324" w:author="ERCOT 102518" w:date="2018-10-23T14:20:00Z">
          <w:r w:rsidR="000F54FD" w:rsidDel="00791567">
            <w:rPr>
              <w:iCs/>
              <w:szCs w:val="20"/>
            </w:rPr>
            <w:delText xml:space="preserve">The Resource Entity must also satisfy the requirements specified in Nodal Operating Guide Section 3.3.2.2, </w:delText>
          </w:r>
          <w:r w:rsidR="000F54FD" w:rsidRPr="005774A0" w:rsidDel="00791567">
            <w:rPr>
              <w:iCs/>
              <w:szCs w:val="20"/>
            </w:rPr>
            <w:delText>Reactive Testing Requirements</w:delText>
          </w:r>
          <w:r w:rsidR="000F54FD" w:rsidDel="00791567">
            <w:rPr>
              <w:iCs/>
              <w:szCs w:val="20"/>
            </w:rPr>
            <w:delText>, prior to the Generation Resource’s Resource Commissioning Date.</w:delText>
          </w:r>
        </w:del>
      </w:ins>
      <w:ins w:id="325" w:author="ERCOT 062118" w:date="2018-06-21T12:28:00Z">
        <w:del w:id="326" w:author="ERCOT 102518" w:date="2018-10-23T14:20:00Z">
          <w:r w:rsidR="000F54FD" w:rsidDel="00791567">
            <w:rPr>
              <w:iCs/>
              <w:szCs w:val="20"/>
            </w:rPr>
            <w:delText xml:space="preserve">  </w:delText>
          </w:r>
        </w:del>
      </w:ins>
      <w:del w:id="327" w:author="ERCOT 102518" w:date="2018-10-23T14:20:00Z">
        <w:r w:rsidRPr="00B212C3" w:rsidDel="00791567">
          <w:rPr>
            <w:szCs w:val="20"/>
          </w:rPr>
          <w:delText>Any s</w:delText>
        </w:r>
      </w:del>
      <w:ins w:id="328" w:author="ERCOT 062118" w:date="2018-06-21T12:28:00Z">
        <w:del w:id="329" w:author="ERCOT 102518" w:date="2018-10-23T14:20:00Z">
          <w:r w:rsidR="000F54FD" w:rsidDel="00791567">
            <w:rPr>
              <w:szCs w:val="20"/>
            </w:rPr>
            <w:delText>S</w:delText>
          </w:r>
        </w:del>
      </w:ins>
      <w:del w:id="330" w:author="ERCOT 102518" w:date="2018-10-23T14:20:00Z">
        <w:r w:rsidRPr="00B212C3" w:rsidDel="00791567">
          <w:rPr>
            <w:szCs w:val="20"/>
          </w:rPr>
          <w:delText>tudy or</w:delText>
        </w:r>
      </w:del>
      <w:ins w:id="331" w:author="ERCOT 062118" w:date="2018-06-21T12:28:00Z">
        <w:del w:id="332" w:author="ERCOT 102518" w:date="2018-10-23T14:20:00Z">
          <w:r w:rsidR="000F54FD" w:rsidDel="00791567">
            <w:rPr>
              <w:szCs w:val="20"/>
            </w:rPr>
            <w:delText>and</w:delText>
          </w:r>
        </w:del>
      </w:ins>
      <w:del w:id="333" w:author="ERCOT 102518" w:date="2018-10-23T14:20:00Z">
        <w:r w:rsidRPr="00B212C3" w:rsidDel="00791567">
          <w:rPr>
            <w:szCs w:val="20"/>
          </w:rPr>
          <w:delText xml:space="preserve"> testing results must be accepted by ERCOT prior to the Resource Commissioning Date</w:delText>
        </w:r>
        <w:r w:rsidRPr="00B212C3" w:rsidDel="00791567">
          <w:rPr>
            <w:iCs/>
            <w:szCs w:val="20"/>
          </w:rPr>
          <w:delText>.</w:delText>
        </w:r>
      </w:del>
      <w:ins w:id="334" w:author="ERCOT 062118" w:date="2018-06-15T20:55:00Z">
        <w:del w:id="335" w:author="ERCOT 102518" w:date="2018-10-23T14:20:00Z">
          <w:r w:rsidR="002A159F" w:rsidDel="00791567">
            <w:rPr>
              <w:iCs/>
              <w:szCs w:val="20"/>
            </w:rPr>
            <w:delText>.</w:delText>
          </w:r>
        </w:del>
      </w:ins>
      <w:ins w:id="336" w:author="ERCOT" w:date="2017-09-06T08:30:00Z">
        <w:del w:id="337" w:author="ERCOT 102518" w:date="2018-10-23T14:20:00Z">
          <w:r w:rsidDel="00791567">
            <w:rPr>
              <w:iCs/>
              <w:szCs w:val="20"/>
            </w:rPr>
            <w:delText>; and</w:delText>
          </w:r>
        </w:del>
      </w:ins>
      <w:ins w:id="338" w:author="ERCOT" w:date="2017-08-21T14:54:00Z">
        <w:del w:id="339" w:author="ERCOT 102518" w:date="2018-10-23T14:20:00Z">
          <w:r w:rsidDel="00791567">
            <w:rPr>
              <w:iCs/>
              <w:szCs w:val="20"/>
            </w:rPr>
            <w:delText xml:space="preserve">  </w:delText>
          </w:r>
        </w:del>
      </w:ins>
      <w:ins w:id="340" w:author="ERCOT" w:date="2017-08-21T14:52:00Z">
        <w:del w:id="341" w:author="ERCOT 102518" w:date="2018-10-23T14:20:00Z">
          <w:r w:rsidDel="00791567">
            <w:rPr>
              <w:iCs/>
              <w:szCs w:val="20"/>
            </w:rPr>
            <w:delText xml:space="preserve"> </w:delText>
          </w:r>
        </w:del>
      </w:ins>
      <w:del w:id="342" w:author="ERCOT 102518" w:date="2018-10-23T14:20:00Z">
        <w:r w:rsidRPr="00B212C3" w:rsidDel="00791567">
          <w:rPr>
            <w:iCs/>
            <w:szCs w:val="20"/>
          </w:rPr>
          <w:delText xml:space="preserve"> </w:delText>
        </w:r>
      </w:del>
    </w:p>
    <w:p w:rsidR="009B6AF2" w:rsidDel="00791567" w:rsidRDefault="009B6AF2" w:rsidP="009B6AF2">
      <w:pPr>
        <w:spacing w:after="240"/>
        <w:ind w:left="1440" w:hanging="720"/>
        <w:rPr>
          <w:ins w:id="343" w:author="ERCOT" w:date="2017-06-14T11:12:00Z"/>
          <w:del w:id="344" w:author="ERCOT 102518" w:date="2018-10-23T14:20:00Z"/>
          <w:iCs/>
          <w:szCs w:val="20"/>
        </w:rPr>
      </w:pPr>
      <w:ins w:id="345" w:author="ERCOT" w:date="2017-06-01T16:51:00Z">
        <w:del w:id="346" w:author="ERCOT 102518" w:date="2018-10-23T14:20:00Z">
          <w:r w:rsidDel="00791567">
            <w:rPr>
              <w:iCs/>
              <w:szCs w:val="20"/>
            </w:rPr>
            <w:delText xml:space="preserve">(e)  </w:delText>
          </w:r>
          <w:r w:rsidDel="00791567">
            <w:rPr>
              <w:iCs/>
              <w:szCs w:val="20"/>
            </w:rPr>
            <w:tab/>
          </w:r>
        </w:del>
      </w:ins>
      <w:ins w:id="347" w:author="ERCOT 120417" w:date="2017-11-29T12:20:00Z">
        <w:del w:id="348" w:author="ERCOT 102518" w:date="2018-10-23T14:20:00Z">
          <w:r w:rsidRPr="009B6AF2" w:rsidDel="00791567">
            <w:rPr>
              <w:iCs/>
              <w:szCs w:val="20"/>
            </w:rPr>
            <w:delText>Notwithstanding paragraphs (a) and (b) above, the Generation Resource shall provide any available Reactive Power capability to comply with any instructed Voltage Set Points outside of the ranges identified in paragraphs (a) and (b) above</w:delText>
          </w:r>
        </w:del>
      </w:ins>
      <w:ins w:id="349" w:author="ERCOT" w:date="2017-09-06T08:26:00Z">
        <w:del w:id="350" w:author="ERCOT 102518" w:date="2018-10-23T14:20:00Z">
          <w:r w:rsidRPr="00153689" w:rsidDel="00791567">
            <w:rPr>
              <w:iCs/>
              <w:szCs w:val="20"/>
            </w:rPr>
            <w:delText xml:space="preserve">During </w:delText>
          </w:r>
        </w:del>
      </w:ins>
      <w:ins w:id="351" w:author="ERCOT" w:date="2017-09-27T08:21:00Z">
        <w:del w:id="352" w:author="ERCOT 102518" w:date="2018-10-23T14:20:00Z">
          <w:r w:rsidRPr="00153689" w:rsidDel="00791567">
            <w:rPr>
              <w:iCs/>
              <w:szCs w:val="20"/>
            </w:rPr>
            <w:delText xml:space="preserve">normal </w:delText>
          </w:r>
          <w:r w:rsidDel="00791567">
            <w:rPr>
              <w:iCs/>
              <w:szCs w:val="20"/>
            </w:rPr>
            <w:delText xml:space="preserve">or abnormal </w:delText>
          </w:r>
          <w:r w:rsidRPr="00153689" w:rsidDel="00791567">
            <w:rPr>
              <w:iCs/>
              <w:szCs w:val="20"/>
            </w:rPr>
            <w:delText xml:space="preserve">operating conditions, if </w:delText>
          </w:r>
          <w:r w:rsidDel="00791567">
            <w:rPr>
              <w:iCs/>
              <w:szCs w:val="20"/>
            </w:rPr>
            <w:delText xml:space="preserve">transmission </w:delText>
          </w:r>
          <w:r w:rsidRPr="00153689" w:rsidDel="00791567">
            <w:rPr>
              <w:iCs/>
              <w:szCs w:val="20"/>
            </w:rPr>
            <w:delText>voltage</w:delText>
          </w:r>
          <w:r w:rsidDel="00791567">
            <w:rPr>
              <w:iCs/>
              <w:szCs w:val="20"/>
            </w:rPr>
            <w:delText>s</w:delText>
          </w:r>
          <w:r w:rsidRPr="00153689" w:rsidDel="00791567">
            <w:rPr>
              <w:iCs/>
              <w:szCs w:val="20"/>
            </w:rPr>
            <w:delText xml:space="preserve"> </w:delText>
          </w:r>
          <w:r w:rsidDel="00791567">
            <w:rPr>
              <w:iCs/>
              <w:szCs w:val="20"/>
            </w:rPr>
            <w:delText>are exceeding or approaching exceedance of system voltage limits</w:delText>
          </w:r>
          <w:r w:rsidRPr="00153689" w:rsidDel="00791567">
            <w:rPr>
              <w:iCs/>
              <w:szCs w:val="20"/>
            </w:rPr>
            <w:delText xml:space="preserve"> and</w:delText>
          </w:r>
          <w:r w:rsidDel="00791567">
            <w:rPr>
              <w:iCs/>
              <w:szCs w:val="20"/>
            </w:rPr>
            <w:delText xml:space="preserve"> the</w:delText>
          </w:r>
          <w:r w:rsidRPr="00153689" w:rsidDel="00791567">
            <w:rPr>
              <w:iCs/>
              <w:szCs w:val="20"/>
            </w:rPr>
            <w:delText xml:space="preserve"> </w:delText>
          </w:r>
          <w:r w:rsidDel="00791567">
            <w:rPr>
              <w:iCs/>
              <w:szCs w:val="20"/>
            </w:rPr>
            <w:delText xml:space="preserve">TSP has used </w:delText>
          </w:r>
          <w:r w:rsidRPr="00153689" w:rsidDel="00791567">
            <w:rPr>
              <w:iCs/>
              <w:szCs w:val="20"/>
            </w:rPr>
            <w:delText>available</w:delText>
          </w:r>
          <w:r w:rsidDel="00791567">
            <w:rPr>
              <w:iCs/>
              <w:szCs w:val="20"/>
            </w:rPr>
            <w:delText xml:space="preserve"> transmission and/or distribution</w:delText>
          </w:r>
          <w:r w:rsidRPr="00153689" w:rsidDel="00791567">
            <w:rPr>
              <w:iCs/>
              <w:szCs w:val="20"/>
            </w:rPr>
            <w:delText xml:space="preserve"> r</w:delText>
          </w:r>
          <w:r w:rsidDel="00791567">
            <w:rPr>
              <w:iCs/>
              <w:szCs w:val="20"/>
            </w:rPr>
            <w:delText>eactive Resources, ERCOT, the TSP, or the TSP’s desi</w:delText>
          </w:r>
        </w:del>
      </w:ins>
      <w:ins w:id="353" w:author="ERCOT" w:date="2017-09-06T08:26:00Z">
        <w:del w:id="354" w:author="ERCOT 102518" w:date="2018-10-23T14:20:00Z">
          <w:r w:rsidDel="00791567">
            <w:rPr>
              <w:iCs/>
              <w:szCs w:val="20"/>
            </w:rPr>
            <w:delText xml:space="preserve">gnated agent may instruct lagging or leading reactive support outside of the voltage ranges identified in paragraphs (a) and (b) above.  The Generation Resource shall provide any instructed lagging or leading reactive support </w:delText>
          </w:r>
          <w:r w:rsidDel="00791567">
            <w:rPr>
              <w:sz w:val="23"/>
              <w:szCs w:val="23"/>
            </w:rPr>
            <w:delText>within the operating Reactive Power capability of the Generation Resource</w:delText>
          </w:r>
          <w:r w:rsidDel="00791567">
            <w:rPr>
              <w:iCs/>
              <w:szCs w:val="20"/>
            </w:rPr>
            <w:delText>.</w:delText>
          </w:r>
        </w:del>
      </w:ins>
    </w:p>
    <w:p w:rsidR="00A663A6" w:rsidRPr="00B212C3" w:rsidRDefault="00A663A6" w:rsidP="009B6AF2">
      <w:pPr>
        <w:spacing w:after="240"/>
        <w:ind w:left="720" w:hanging="720"/>
        <w:rPr>
          <w:iCs/>
          <w:szCs w:val="20"/>
        </w:rPr>
      </w:pPr>
      <w:r w:rsidRPr="00B212C3">
        <w:rPr>
          <w:iCs/>
          <w:szCs w:val="20"/>
        </w:rPr>
        <w:t>(4)</w:t>
      </w:r>
      <w:r w:rsidRPr="00B212C3">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p>
    <w:p w:rsidR="00A663A6" w:rsidRPr="00B212C3" w:rsidRDefault="00A663A6" w:rsidP="00A663A6">
      <w:pPr>
        <w:spacing w:after="240"/>
        <w:ind w:left="1440" w:hanging="720"/>
        <w:rPr>
          <w:szCs w:val="20"/>
        </w:rPr>
      </w:pPr>
      <w:r w:rsidRPr="00B212C3">
        <w:rPr>
          <w:szCs w:val="20"/>
        </w:rPr>
        <w:t>(a)</w:t>
      </w:r>
      <w:r w:rsidRPr="00B212C3">
        <w:rPr>
          <w:szCs w:val="20"/>
        </w:rPr>
        <w:tab/>
        <w:t>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rsidR="00A663A6" w:rsidRPr="00B212C3" w:rsidRDefault="00A663A6" w:rsidP="00A663A6">
      <w:pPr>
        <w:spacing w:after="240"/>
        <w:ind w:left="2160" w:hanging="720"/>
        <w:rPr>
          <w:szCs w:val="20"/>
        </w:rPr>
      </w:pPr>
      <w:r w:rsidRPr="00B212C3">
        <w:rPr>
          <w:szCs w:val="20"/>
        </w:rPr>
        <w:t>(</w:t>
      </w:r>
      <w:proofErr w:type="spellStart"/>
      <w:r w:rsidRPr="00B212C3">
        <w:rPr>
          <w:szCs w:val="20"/>
        </w:rPr>
        <w:t>i</w:t>
      </w:r>
      <w:proofErr w:type="spellEnd"/>
      <w:r w:rsidRPr="00B212C3">
        <w:rPr>
          <w:szCs w:val="20"/>
        </w:rPr>
        <w:t>)</w:t>
      </w:r>
      <w:r w:rsidRPr="00B212C3">
        <w:rPr>
          <w:szCs w:val="20"/>
        </w:rPr>
        <w:tab/>
        <w:t>Existing Non-Exempt WGRs shall submit the engineering study results or testing results to ERCOT no later than five Business Days after its completion.</w:t>
      </w:r>
    </w:p>
    <w:p w:rsidR="00A663A6" w:rsidRPr="00B212C3" w:rsidRDefault="00A663A6" w:rsidP="00A663A6">
      <w:pPr>
        <w:spacing w:after="240"/>
        <w:ind w:left="2160" w:hanging="720"/>
        <w:rPr>
          <w:szCs w:val="20"/>
        </w:rPr>
      </w:pPr>
      <w:r w:rsidRPr="00B212C3">
        <w:rPr>
          <w:szCs w:val="20"/>
        </w:rPr>
        <w:t>(ii)</w:t>
      </w:r>
      <w:r w:rsidRPr="00B212C3">
        <w:rPr>
          <w:szCs w:val="20"/>
        </w:rPr>
        <w:tab/>
        <w:t>Existing Non-Exempt WGRs shall update any and all Resource Registration data regarding their Reactive Power capability documented by the engineering study results or testing results.</w:t>
      </w:r>
    </w:p>
    <w:p w:rsidR="00A663A6" w:rsidRPr="00B212C3" w:rsidRDefault="00A663A6" w:rsidP="00A663A6">
      <w:pPr>
        <w:spacing w:after="240"/>
        <w:ind w:left="2160" w:hanging="720"/>
        <w:rPr>
          <w:szCs w:val="20"/>
        </w:rPr>
      </w:pPr>
      <w:r w:rsidRPr="00B212C3">
        <w:rPr>
          <w:szCs w:val="20"/>
        </w:rPr>
        <w:t>(iii)</w:t>
      </w:r>
      <w:r w:rsidRPr="00B212C3">
        <w:rPr>
          <w:szCs w:val="20"/>
        </w:rPr>
        <w:tab/>
        <w:t>If the Existing Non-Exempt WGR’s engineering study results or testing results indicate that the WGR is not able to provide Reactive Power capability that meets the triangle profile described in paragraph (4</w:t>
      </w:r>
      <w:proofErr w:type="gramStart"/>
      <w:r w:rsidRPr="00B212C3">
        <w:rPr>
          <w:szCs w:val="20"/>
        </w:rPr>
        <w:t>)(</w:t>
      </w:r>
      <w:proofErr w:type="gramEnd"/>
      <w:r w:rsidRPr="00B212C3">
        <w:rPr>
          <w:szCs w:val="20"/>
        </w:rPr>
        <w:t xml:space="preserve">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212C3">
        <w:rPr>
          <w:szCs w:val="20"/>
        </w:rPr>
        <w:t>VAr</w:t>
      </w:r>
      <w:proofErr w:type="spellEnd"/>
      <w:ins w:id="355" w:author="ERCOT 091818" w:date="2018-09-06T07:46:00Z">
        <w:r w:rsidR="00EB1C7E">
          <w:rPr>
            <w:szCs w:val="20"/>
          </w:rPr>
          <w:t>-</w:t>
        </w:r>
      </w:ins>
      <w:del w:id="356" w:author="ERCOT 091818" w:date="2018-09-06T07:46:00Z">
        <w:r w:rsidRPr="00B212C3" w:rsidDel="00EB1C7E">
          <w:rPr>
            <w:szCs w:val="20"/>
          </w:rPr>
          <w:delText xml:space="preserve"> </w:delText>
        </w:r>
      </w:del>
      <w:r w:rsidRPr="00B212C3">
        <w:rPr>
          <w:szCs w:val="20"/>
        </w:rPr>
        <w:t xml:space="preserve">capable devices and/or dynamic </w:t>
      </w:r>
      <w:proofErr w:type="spellStart"/>
      <w:r w:rsidRPr="00B212C3">
        <w:rPr>
          <w:szCs w:val="20"/>
        </w:rPr>
        <w:t>VAr</w:t>
      </w:r>
      <w:proofErr w:type="spellEnd"/>
      <w:ins w:id="357" w:author="ERCOT 091818" w:date="2018-09-06T07:46:00Z">
        <w:r w:rsidR="00EB1C7E">
          <w:rPr>
            <w:szCs w:val="20"/>
          </w:rPr>
          <w:t>-</w:t>
        </w:r>
      </w:ins>
      <w:del w:id="358" w:author="ERCOT 091818" w:date="2018-09-06T07:46:00Z">
        <w:r w:rsidRPr="00B212C3" w:rsidDel="00EB1C7E">
          <w:rPr>
            <w:szCs w:val="20"/>
          </w:rPr>
          <w:delText xml:space="preserve"> </w:delText>
        </w:r>
      </w:del>
      <w:r w:rsidRPr="00B212C3">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rsidR="00A663A6" w:rsidRPr="00B212C3" w:rsidRDefault="00A663A6" w:rsidP="00A663A6">
      <w:pPr>
        <w:spacing w:after="240"/>
        <w:ind w:left="2160" w:hanging="720"/>
        <w:rPr>
          <w:szCs w:val="20"/>
        </w:rPr>
      </w:pPr>
      <w:r w:rsidRPr="00B212C3">
        <w:rPr>
          <w:szCs w:val="20"/>
        </w:rPr>
        <w:t>(iv)</w:t>
      </w:r>
      <w:r w:rsidRPr="00B212C3">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rsidR="00A663A6" w:rsidRPr="00B212C3" w:rsidRDefault="00A663A6" w:rsidP="00A663A6">
      <w:pPr>
        <w:spacing w:after="240"/>
        <w:ind w:left="1440" w:hanging="720"/>
        <w:rPr>
          <w:iCs/>
          <w:szCs w:val="20"/>
        </w:rPr>
      </w:pPr>
      <w:r w:rsidRPr="00B212C3">
        <w:rPr>
          <w:iCs/>
          <w:szCs w:val="20"/>
        </w:rPr>
        <w:t>(b)</w:t>
      </w:r>
      <w:r w:rsidRPr="00B212C3">
        <w:rPr>
          <w:iCs/>
          <w:szCs w:val="20"/>
        </w:rPr>
        <w:tab/>
        <w:t>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rsidR="00A663A6" w:rsidRPr="00B212C3" w:rsidRDefault="00A663A6" w:rsidP="00A663A6">
      <w:pPr>
        <w:spacing w:after="240"/>
        <w:ind w:left="720" w:hanging="720"/>
        <w:rPr>
          <w:iCs/>
          <w:szCs w:val="20"/>
        </w:rPr>
      </w:pPr>
      <w:r w:rsidRPr="00B212C3">
        <w:rPr>
          <w:iCs/>
          <w:szCs w:val="20"/>
        </w:rPr>
        <w:t>(5)</w:t>
      </w:r>
      <w:r w:rsidRPr="00B212C3">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(3) above, will be required to maintain a Reactive Power requirement as defined by the Generation Resource’s URL that was submitted to ERCOT and established per the criteria in the ERCOT Operating Guides.</w:t>
      </w:r>
    </w:p>
    <w:p w:rsidR="00A663A6" w:rsidRPr="00B212C3" w:rsidRDefault="00A663A6" w:rsidP="00A663A6">
      <w:pPr>
        <w:spacing w:after="240"/>
        <w:ind w:left="720" w:hanging="720"/>
        <w:rPr>
          <w:iCs/>
          <w:szCs w:val="20"/>
        </w:rPr>
      </w:pPr>
      <w:r w:rsidRPr="00B212C3">
        <w:rPr>
          <w:iCs/>
          <w:szCs w:val="20"/>
        </w:rPr>
        <w:t>(6)</w:t>
      </w:r>
      <w:r w:rsidRPr="00B212C3">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(3) above, will be required to maintain a Reactive Power requirement as defined by the Generation Resource’s URL that was submitted to ERCOT and established per the criteria in the Operating Guides.</w:t>
      </w:r>
    </w:p>
    <w:p w:rsidR="00A663A6" w:rsidRPr="00B212C3" w:rsidRDefault="00A663A6" w:rsidP="00A663A6">
      <w:pPr>
        <w:spacing w:after="240"/>
        <w:ind w:left="720" w:hanging="720"/>
        <w:rPr>
          <w:iCs/>
          <w:szCs w:val="20"/>
        </w:rPr>
      </w:pPr>
      <w:r w:rsidRPr="00B212C3">
        <w:rPr>
          <w:iCs/>
          <w:szCs w:val="20"/>
        </w:rPr>
        <w:t>(7)</w:t>
      </w:r>
      <w:r w:rsidRPr="00B212C3">
        <w:rPr>
          <w:iCs/>
          <w:szCs w:val="20"/>
        </w:rPr>
        <w:tab/>
        <w:t>For purposes of meeting the Reactive Power requirements in paragraphs (3) through (6) above, multiple generation units including IRRs shall, at a Generation Entity’s option, be treated as a single Generation Resource if the units are connected to the same transmission bus.</w:t>
      </w:r>
    </w:p>
    <w:p w:rsidR="00A663A6" w:rsidRPr="00B212C3" w:rsidRDefault="00A663A6" w:rsidP="00A663A6">
      <w:pPr>
        <w:spacing w:after="240"/>
        <w:ind w:left="720" w:hanging="720"/>
        <w:rPr>
          <w:iCs/>
          <w:szCs w:val="20"/>
        </w:rPr>
      </w:pPr>
      <w:r w:rsidRPr="00B212C3">
        <w:rPr>
          <w:iCs/>
          <w:szCs w:val="20"/>
        </w:rPr>
        <w:t>(8)</w:t>
      </w:r>
      <w:r w:rsidRPr="00B212C3">
        <w:rPr>
          <w:iCs/>
          <w:szCs w:val="20"/>
        </w:rPr>
        <w:tab/>
        <w:t xml:space="preserve">Generation Entities may submit to ERCOT specific proposals to meet the Reactive Power requirements established in paragraph (3) above by employing a combination of the URL and added </w:t>
      </w:r>
      <w:proofErr w:type="spellStart"/>
      <w:r w:rsidRPr="00B212C3">
        <w:rPr>
          <w:iCs/>
          <w:szCs w:val="20"/>
        </w:rPr>
        <w:t>VAr</w:t>
      </w:r>
      <w:proofErr w:type="spellEnd"/>
      <w:r w:rsidRPr="00B212C3">
        <w:rPr>
          <w:iCs/>
          <w:szCs w:val="20"/>
        </w:rPr>
        <w:t xml:space="preserve"> capability, provided that the added </w:t>
      </w:r>
      <w:proofErr w:type="spellStart"/>
      <w:r w:rsidRPr="00B212C3">
        <w:rPr>
          <w:iCs/>
          <w:szCs w:val="20"/>
        </w:rPr>
        <w:t>VAr</w:t>
      </w:r>
      <w:proofErr w:type="spellEnd"/>
      <w:r w:rsidRPr="00B212C3">
        <w:rPr>
          <w:iCs/>
          <w:szCs w:val="20"/>
        </w:rPr>
        <w:t xml:space="preserve"> capability shall be automatically switchable static and/or dynamic </w:t>
      </w:r>
      <w:proofErr w:type="spellStart"/>
      <w:r w:rsidRPr="00B212C3">
        <w:rPr>
          <w:iCs/>
          <w:szCs w:val="20"/>
        </w:rPr>
        <w:t>VAr</w:t>
      </w:r>
      <w:proofErr w:type="spellEnd"/>
      <w:r w:rsidRPr="00B212C3">
        <w:rPr>
          <w:iCs/>
          <w:szCs w:val="20"/>
        </w:rPr>
        <w:t xml:space="preserve"> devices.  A Generation Resource and TSP may enter into an agreement in which the proposed static </w:t>
      </w:r>
      <w:proofErr w:type="spellStart"/>
      <w:r w:rsidRPr="00B212C3">
        <w:rPr>
          <w:iCs/>
          <w:szCs w:val="20"/>
        </w:rPr>
        <w:t>VAr</w:t>
      </w:r>
      <w:proofErr w:type="spellEnd"/>
      <w:r w:rsidRPr="00B212C3">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rsidR="00A663A6" w:rsidRPr="00B212C3" w:rsidRDefault="00A663A6" w:rsidP="00A663A6">
      <w:pPr>
        <w:spacing w:after="240"/>
        <w:ind w:left="720" w:hanging="720"/>
        <w:rPr>
          <w:iCs/>
          <w:szCs w:val="20"/>
        </w:rPr>
      </w:pPr>
      <w:r w:rsidRPr="00B212C3">
        <w:rPr>
          <w:iCs/>
          <w:szCs w:val="20"/>
        </w:rPr>
        <w:t>(9)</w:t>
      </w:r>
      <w:r w:rsidRPr="00B212C3">
        <w:rPr>
          <w:iCs/>
          <w:szCs w:val="20"/>
        </w:rPr>
        <w:tab/>
        <w:t xml:space="preserve">A Generation Resource and TSP may enter into an agreement in which the Generation Resource compensates the TSP to provide VSS to meet the Reactive Power requirements of paragraph (3) above in part or in whole.  The TSP shall certify to ERCOT that the agreement complies with the Reactive Power requirements of paragraph (3).  </w:t>
      </w:r>
    </w:p>
    <w:p w:rsidR="00A663A6" w:rsidRPr="00B212C3" w:rsidRDefault="00A663A6" w:rsidP="00A663A6">
      <w:pPr>
        <w:spacing w:after="240"/>
        <w:ind w:left="720" w:hanging="720"/>
        <w:rPr>
          <w:iCs/>
          <w:szCs w:val="20"/>
        </w:rPr>
      </w:pPr>
      <w:r w:rsidRPr="00B212C3">
        <w:rPr>
          <w:iCs/>
          <w:szCs w:val="20"/>
        </w:rPr>
        <w:t>(10)</w:t>
      </w:r>
      <w:r w:rsidRPr="00B212C3">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rsidR="00A663A6" w:rsidRPr="00B212C3" w:rsidRDefault="00A663A6" w:rsidP="00A663A6">
      <w:pPr>
        <w:spacing w:after="240"/>
        <w:ind w:left="720" w:hanging="720"/>
        <w:rPr>
          <w:iCs/>
          <w:szCs w:val="20"/>
        </w:rPr>
      </w:pPr>
      <w:r w:rsidRPr="00B212C3">
        <w:rPr>
          <w:iCs/>
          <w:szCs w:val="20"/>
        </w:rPr>
        <w:t>(11)</w:t>
      </w:r>
      <w:r w:rsidRPr="00B212C3">
        <w:rPr>
          <w:iCs/>
          <w:szCs w:val="20"/>
        </w:rPr>
        <w:tab/>
        <w:t>Generation Resources shall not reduce high reactive loading on individual units during abnormal conditions without the consent of ERCOT unless equipment damage is imminent.</w:t>
      </w:r>
    </w:p>
    <w:p w:rsidR="00A663A6" w:rsidRPr="00B212C3" w:rsidRDefault="00A663A6" w:rsidP="00A663A6">
      <w:pPr>
        <w:spacing w:after="240"/>
        <w:ind w:left="720" w:hanging="720"/>
        <w:rPr>
          <w:szCs w:val="20"/>
        </w:rPr>
      </w:pPr>
      <w:r w:rsidRPr="00B212C3">
        <w:rPr>
          <w:szCs w:val="20"/>
        </w:rPr>
        <w:t>(12)</w:t>
      </w:r>
      <w:r w:rsidRPr="00B212C3">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p w:rsidR="00A663A6" w:rsidRPr="00B212C3" w:rsidRDefault="00A663A6" w:rsidP="00A663A6">
      <w:pPr>
        <w:spacing w:after="240"/>
        <w:ind w:left="1440" w:hanging="720"/>
        <w:rPr>
          <w:szCs w:val="20"/>
        </w:rPr>
      </w:pPr>
      <w:r w:rsidRPr="00B212C3">
        <w:rPr>
          <w:szCs w:val="20"/>
        </w:rPr>
        <w:t>(a)</w:t>
      </w:r>
      <w:r w:rsidRPr="00B212C3">
        <w:rPr>
          <w:szCs w:val="20"/>
        </w:rPr>
        <w:tab/>
        <w:t xml:space="preserve">The number of wind turbines that are not able to communicate and whose status is unknown; and </w:t>
      </w:r>
    </w:p>
    <w:p w:rsidR="00A663A6" w:rsidRPr="00B212C3" w:rsidRDefault="00A663A6" w:rsidP="00A663A6">
      <w:pPr>
        <w:spacing w:after="240"/>
        <w:ind w:left="1440" w:hanging="720"/>
        <w:rPr>
          <w:szCs w:val="20"/>
        </w:rPr>
      </w:pPr>
      <w:r w:rsidRPr="00B212C3">
        <w:rPr>
          <w:szCs w:val="20"/>
        </w:rPr>
        <w:t>(b)</w:t>
      </w:r>
      <w:r w:rsidRPr="00B212C3">
        <w:rPr>
          <w:szCs w:val="20"/>
        </w:rPr>
        <w:tab/>
        <w:t>The number of wind turbines out of service and not available for operation.</w:t>
      </w:r>
    </w:p>
    <w:p w:rsidR="00A663A6" w:rsidRPr="00B212C3" w:rsidRDefault="00A663A6" w:rsidP="00A663A6">
      <w:pPr>
        <w:spacing w:after="240"/>
        <w:ind w:left="720" w:hanging="720"/>
        <w:rPr>
          <w:szCs w:val="20"/>
        </w:rPr>
      </w:pPr>
      <w:r w:rsidRPr="00B212C3">
        <w:rPr>
          <w:szCs w:val="20"/>
        </w:rPr>
        <w:t>(13)</w:t>
      </w:r>
      <w:r w:rsidRPr="00B212C3">
        <w:rPr>
          <w:szCs w:val="20"/>
        </w:rPr>
        <w:tab/>
        <w:t xml:space="preserve">All </w:t>
      </w:r>
      <w:proofErr w:type="spellStart"/>
      <w:r w:rsidRPr="00B212C3">
        <w:rPr>
          <w:szCs w:val="20"/>
        </w:rPr>
        <w:t>PhotoVoltaic</w:t>
      </w:r>
      <w:proofErr w:type="spellEnd"/>
      <w:r w:rsidRPr="00B212C3">
        <w:rPr>
          <w:szCs w:val="20"/>
        </w:rPr>
        <w:t xml:space="preserve"> Generation Resources (PVGRs) must provide a Real-Time SCADA point that communicates to ERCOT the capacity of </w:t>
      </w:r>
      <w:proofErr w:type="spellStart"/>
      <w:r w:rsidRPr="00B212C3">
        <w:rPr>
          <w:szCs w:val="20"/>
        </w:rPr>
        <w:t>PhotoVoltaic</w:t>
      </w:r>
      <w:proofErr w:type="spellEnd"/>
      <w:r w:rsidRPr="00B212C3">
        <w:rPr>
          <w:szCs w:val="20"/>
        </w:rPr>
        <w:t xml:space="preserve"> (PV) equipment that is available for real power and/or Reactive Power injection into the ERCOT Transmission Grid.  PVGRs must also provide two other Real-Time SCADA points that communicate to ERCOT the following:</w:t>
      </w:r>
    </w:p>
    <w:p w:rsidR="00A663A6" w:rsidRPr="00B212C3" w:rsidRDefault="00A663A6" w:rsidP="00A663A6">
      <w:pPr>
        <w:spacing w:after="240"/>
        <w:ind w:left="1440" w:hanging="720"/>
        <w:rPr>
          <w:szCs w:val="20"/>
        </w:rPr>
      </w:pPr>
      <w:r w:rsidRPr="00B212C3">
        <w:rPr>
          <w:szCs w:val="20"/>
        </w:rPr>
        <w:t>(a)</w:t>
      </w:r>
      <w:r w:rsidRPr="00B212C3">
        <w:rPr>
          <w:szCs w:val="20"/>
        </w:rPr>
        <w:tab/>
        <w:t>The capacity of PV equipment that is not able to communicate and whose status is unknown; and</w:t>
      </w:r>
    </w:p>
    <w:p w:rsidR="00A663A6" w:rsidRPr="00331366" w:rsidRDefault="00A663A6" w:rsidP="00A663A6">
      <w:pPr>
        <w:spacing w:after="240"/>
        <w:ind w:left="1440" w:hanging="720"/>
        <w:rPr>
          <w:szCs w:val="20"/>
        </w:rPr>
      </w:pPr>
      <w:r w:rsidRPr="00B212C3">
        <w:rPr>
          <w:szCs w:val="20"/>
        </w:rPr>
        <w:t>(b)</w:t>
      </w:r>
      <w:r w:rsidRPr="00B212C3">
        <w:rPr>
          <w:szCs w:val="20"/>
        </w:rPr>
        <w:tab/>
        <w:t>T</w:t>
      </w:r>
      <w:r w:rsidRPr="00331366">
        <w:rPr>
          <w:szCs w:val="20"/>
        </w:rPr>
        <w:t xml:space="preserve">he capacity of PV equipment that is out of service and not available for operation.  </w:t>
      </w:r>
    </w:p>
    <w:p w:rsidR="00152993" w:rsidRDefault="00A663A6" w:rsidP="00A663A6">
      <w:pPr>
        <w:spacing w:after="240"/>
        <w:ind w:left="720" w:hanging="720"/>
        <w:rPr>
          <w:iCs/>
          <w:szCs w:val="20"/>
        </w:rPr>
      </w:pPr>
      <w:del w:id="359" w:author="ERCOT 102518" w:date="2018-10-23T14:27:00Z">
        <w:r w:rsidRPr="00331366" w:rsidDel="00791567">
          <w:rPr>
            <w:iCs/>
            <w:szCs w:val="20"/>
          </w:rPr>
          <w:delText>(14)</w:delText>
        </w:r>
        <w:r w:rsidRPr="00331366" w:rsidDel="00791567">
          <w:rPr>
            <w:iCs/>
            <w:szCs w:val="20"/>
          </w:rPr>
          <w:tab/>
          <w:delText>For the purpose of complying with the Reactive Power requirements under this Section 3.15, Reactive Power losses that occur on privately-owned transmission lines behind the POI may be compensated by automatically switchable static VAr</w:delText>
        </w:r>
      </w:del>
      <w:ins w:id="360" w:author="ERCOT 091818" w:date="2018-09-06T07:46:00Z">
        <w:del w:id="361" w:author="ERCOT 102518" w:date="2018-10-23T14:27:00Z">
          <w:r w:rsidR="00EB1C7E" w:rsidRPr="00331366" w:rsidDel="00791567">
            <w:rPr>
              <w:iCs/>
              <w:szCs w:val="20"/>
            </w:rPr>
            <w:delText>-</w:delText>
          </w:r>
        </w:del>
      </w:ins>
      <w:del w:id="362" w:author="ERCOT 102518" w:date="2018-10-23T14:27:00Z">
        <w:r w:rsidRPr="00331366" w:rsidDel="00791567">
          <w:rPr>
            <w:iCs/>
            <w:szCs w:val="20"/>
          </w:rPr>
          <w:delText xml:space="preserve"> capable devices.</w:delText>
        </w:r>
      </w:del>
      <w:bookmarkEnd w:id="26"/>
      <w:bookmarkEnd w:id="27"/>
      <w:bookmarkEnd w:id="28"/>
      <w:bookmarkEnd w:id="29"/>
      <w:bookmarkEnd w:id="30"/>
      <w:bookmarkEnd w:id="31"/>
      <w:bookmarkEnd w:id="32"/>
      <w:bookmarkEnd w:id="33"/>
      <w:bookmarkEnd w:id="34"/>
      <w:bookmarkEnd w:id="35"/>
    </w:p>
    <w:p w:rsidR="00386736" w:rsidRDefault="00386736" w:rsidP="00A663A6">
      <w:pPr>
        <w:spacing w:after="240"/>
        <w:ind w:left="720" w:hanging="720"/>
        <w:rPr>
          <w:iCs/>
          <w:szCs w:val="20"/>
        </w:rPr>
      </w:pPr>
    </w:p>
    <w:p w:rsidR="00386736" w:rsidRPr="001E7F9A" w:rsidRDefault="00386736" w:rsidP="00386736">
      <w:pPr>
        <w:spacing w:after="240"/>
        <w:ind w:left="720" w:hanging="720"/>
        <w:rPr>
          <w:b/>
          <w:szCs w:val="20"/>
        </w:rPr>
      </w:pPr>
      <w:r w:rsidRPr="001E7F9A">
        <w:rPr>
          <w:b/>
          <w:szCs w:val="20"/>
        </w:rPr>
        <w:t xml:space="preserve">6.5.7.7 Voltage Support Service </w:t>
      </w:r>
    </w:p>
    <w:p w:rsidR="00386736" w:rsidRDefault="00386736" w:rsidP="00386736">
      <w:pPr>
        <w:spacing w:after="240"/>
        <w:ind w:left="720" w:hanging="720"/>
      </w:pPr>
      <w:r>
        <w:t xml:space="preserve">(1) </w:t>
      </w:r>
      <w:r>
        <w:tab/>
        <w:t xml:space="preserve">ERCOT shall coordinate with TSPs the creation and maintenance of Voltage Profiles as described in Section 3.15, Voltage Support. </w:t>
      </w:r>
    </w:p>
    <w:p w:rsidR="00386736" w:rsidRDefault="00386736" w:rsidP="00386736">
      <w:pPr>
        <w:spacing w:after="240"/>
        <w:ind w:left="720" w:hanging="720"/>
      </w:pPr>
      <w:r>
        <w:t xml:space="preserve">(2) </w:t>
      </w:r>
      <w:r>
        <w:tab/>
        <w:t xml:space="preserve">ERCOT shall instruct the interconnecting TSP, or the TSP’s agent, to make Voltage Set Point adjustments, as necessary, within the Generation Resource’s Unit Reactive Limit (URL) provided to ERCOT. The interconnecting TSP, or the TSP’s agent, shall instruct any QSE or Resource Entity representing a Generation Resource to make the Voltage Set Point adjustments instructed by ERCOT, or as the TSP determines to be necessary. If ERCOT determines that a Generation Resource should be instructed to provide additional </w:t>
      </w:r>
      <w:proofErr w:type="spellStart"/>
      <w:r>
        <w:t>MVAr</w:t>
      </w:r>
      <w:proofErr w:type="spellEnd"/>
      <w:r>
        <w:t xml:space="preserve"> beyond its URL or that a Generation Resource’s real power output should be decreased to allow the Generation Resource to provide additional Reactive Power beyond the URL, ERCOT shall issue a Resource-specific Dispatch Instruction requiring any change in Reactive Power and/or real power output, except that ERCOT may not require a Generation Resource to exceed its excitation limits. </w:t>
      </w:r>
    </w:p>
    <w:p w:rsidR="00386736" w:rsidRDefault="00386736" w:rsidP="00386736">
      <w:pPr>
        <w:spacing w:after="240"/>
        <w:ind w:left="720" w:hanging="720"/>
      </w:pPr>
      <w:r>
        <w:t xml:space="preserve">(3) </w:t>
      </w:r>
      <w:r>
        <w:tab/>
        <w:t xml:space="preserve">ERCOT and TSPs shall develop procedures for the operation of transmission-controlled reactive Resources in order to minimize the dependence on generation-supplied reactive Resources. For Generation Resources required to provide Voltage Support Service (VSS), GSU transformer tap settings must be managed to maximize the use of the ERCOT System for all Market Participants while maintaining adequate reliability. </w:t>
      </w:r>
    </w:p>
    <w:p w:rsidR="00386736" w:rsidRDefault="00386736" w:rsidP="00386736">
      <w:pPr>
        <w:spacing w:after="240"/>
        <w:ind w:left="720" w:hanging="720"/>
      </w:pPr>
      <w:r>
        <w:t xml:space="preserve">(4) </w:t>
      </w:r>
      <w:r>
        <w:tab/>
        <w:t xml:space="preserve">Each TSP, under ERCOT’s direction, is responsible for monitoring and ensuring that all Generation Resources required to provide VSS have their dynamic reactive capability deployed in approximate proportion to their respective capability requirements. </w:t>
      </w:r>
    </w:p>
    <w:p w:rsidR="00386736" w:rsidRDefault="00386736" w:rsidP="00386736">
      <w:pPr>
        <w:spacing w:after="240"/>
        <w:ind w:left="720" w:hanging="720"/>
      </w:pPr>
      <w:r>
        <w:t xml:space="preserve">(5) </w:t>
      </w:r>
      <w:r>
        <w:tab/>
        <w:t>Each Generation Resource required to provide VSS shall follow its Voltage Set Point as directed by ERCOT, the interconnecting TSP, or the TSP’s agent, within the operating Reactive Power capability of the Generation Resource</w:t>
      </w:r>
      <w:ins w:id="363" w:author="ERCOT 042419" w:date="2019-04-24T15:37:00Z">
        <w:r w:rsidR="00D05DBC">
          <w:t xml:space="preserve"> and shall make adjustments to respond to a new Voltage Set Point, even if the new Voltage Set Point issued is within the tolerances identified in paragraph (4) of Operating Guide Section 2.7.3.5, Resource Entity Responsibilities and Generation Resource Requirements</w:t>
        </w:r>
      </w:ins>
      <w:r>
        <w:t xml:space="preserve">. </w:t>
      </w:r>
    </w:p>
    <w:p w:rsidR="00386736" w:rsidRPr="00A663A6" w:rsidRDefault="00386736" w:rsidP="00386736">
      <w:pPr>
        <w:spacing w:after="240"/>
        <w:ind w:left="720" w:hanging="720"/>
        <w:rPr>
          <w:iCs/>
          <w:szCs w:val="20"/>
        </w:rPr>
      </w:pPr>
      <w:r>
        <w:t xml:space="preserve">(6) </w:t>
      </w:r>
      <w:r>
        <w:tab/>
        <w:t>Each interconnecting TSP, or the TSP’s agent, shall telemeter via ICCP the Real-Time Voltage Set Point to ERCOT at the Point of Interconnection (POI) for each Generation Resource interconnected to the TSP’s system. Each interconnecting TSP, or the TSP’s agent shall modify the telemetered Voltage Set Point to match any verbal Voltage Set Point instructions as soon as practicable. ERCOT shall telemeter the Real-Time desired Voltage Set Point and the TSP-designated POI kV measurement via ICCP to each QSE representing a Generation Resource. Each QSE representing a Generation Resource shall provide in Real-Time the desired Voltage Set Point and the associated POI kV measurement provided by ERCOT to the Resource Entity for that Generation Resource.</w:t>
      </w:r>
    </w:p>
    <w:p w:rsidR="00386736" w:rsidRPr="00A663A6" w:rsidRDefault="00386736" w:rsidP="00A663A6">
      <w:pPr>
        <w:spacing w:after="240"/>
        <w:ind w:left="720" w:hanging="720"/>
        <w:rPr>
          <w:iCs/>
          <w:szCs w:val="20"/>
        </w:rPr>
      </w:pPr>
    </w:p>
    <w:sectPr w:rsidR="00386736" w:rsidRPr="00A663A6"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246" w:rsidRDefault="004D2246">
      <w:r>
        <w:separator/>
      </w:r>
    </w:p>
  </w:endnote>
  <w:endnote w:type="continuationSeparator" w:id="0">
    <w:p w:rsidR="004D2246" w:rsidRDefault="004D2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1E" w:rsidRDefault="00AA451E"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74CBD">
      <w:rPr>
        <w:rFonts w:ascii="Arial" w:hAnsi="Arial"/>
        <w:noProof/>
        <w:sz w:val="18"/>
      </w:rPr>
      <w:t>849NPRR-14 ERCOT Comments 042419</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774CBD">
      <w:rPr>
        <w:rFonts w:ascii="Arial" w:hAnsi="Arial"/>
        <w:noProof/>
        <w:sz w:val="18"/>
      </w:rPr>
      <w:t>12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774CBD">
      <w:rPr>
        <w:rFonts w:ascii="Arial" w:hAnsi="Arial"/>
        <w:noProof/>
        <w:sz w:val="18"/>
      </w:rPr>
      <w:t>12</w:t>
    </w:r>
    <w:r>
      <w:rPr>
        <w:rFonts w:ascii="Arial" w:hAnsi="Arial"/>
        <w:sz w:val="18"/>
      </w:rPr>
      <w:fldChar w:fldCharType="end"/>
    </w:r>
  </w:p>
  <w:p w:rsidR="00AA451E" w:rsidRDefault="00AA451E"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246" w:rsidRDefault="004D2246">
      <w:r>
        <w:separator/>
      </w:r>
    </w:p>
  </w:footnote>
  <w:footnote w:type="continuationSeparator" w:id="0">
    <w:p w:rsidR="004D2246" w:rsidRDefault="004D22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1E" w:rsidRPr="00E449D0" w:rsidRDefault="00AA451E" w:rsidP="00E449D0">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B7808F6"/>
    <w:multiLevelType w:val="hybridMultilevel"/>
    <w:tmpl w:val="0D003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2518">
    <w15:presenceInfo w15:providerId="None" w15:userId="ERCOT 102518"/>
  </w15:person>
  <w15:person w15:author="ERCOT 042419">
    <w15:presenceInfo w15:providerId="None" w15:userId="ERCOT 042419"/>
  </w15:person>
  <w15:person w15:author="ERCOT 012219">
    <w15:presenceInfo w15:providerId="None" w15:userId="ERCOT 012219"/>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E0E"/>
    <w:rsid w:val="00007EFC"/>
    <w:rsid w:val="000236C9"/>
    <w:rsid w:val="00030F65"/>
    <w:rsid w:val="00037668"/>
    <w:rsid w:val="000515B2"/>
    <w:rsid w:val="0005503E"/>
    <w:rsid w:val="000613E1"/>
    <w:rsid w:val="00074F3F"/>
    <w:rsid w:val="00075A94"/>
    <w:rsid w:val="00086E6F"/>
    <w:rsid w:val="000B07C7"/>
    <w:rsid w:val="000B094E"/>
    <w:rsid w:val="000C204F"/>
    <w:rsid w:val="000C2B76"/>
    <w:rsid w:val="000C5D41"/>
    <w:rsid w:val="000E29E4"/>
    <w:rsid w:val="000E35C2"/>
    <w:rsid w:val="000F54FD"/>
    <w:rsid w:val="00100847"/>
    <w:rsid w:val="0011414B"/>
    <w:rsid w:val="00132855"/>
    <w:rsid w:val="001374BF"/>
    <w:rsid w:val="00140C23"/>
    <w:rsid w:val="00141702"/>
    <w:rsid w:val="00152993"/>
    <w:rsid w:val="00156C40"/>
    <w:rsid w:val="00163BA6"/>
    <w:rsid w:val="00170297"/>
    <w:rsid w:val="00171CCE"/>
    <w:rsid w:val="00186BF3"/>
    <w:rsid w:val="0019361D"/>
    <w:rsid w:val="00194A06"/>
    <w:rsid w:val="001A227D"/>
    <w:rsid w:val="001A30E8"/>
    <w:rsid w:val="001A78A0"/>
    <w:rsid w:val="001B328B"/>
    <w:rsid w:val="001E2032"/>
    <w:rsid w:val="001E7171"/>
    <w:rsid w:val="002246EB"/>
    <w:rsid w:val="00235E83"/>
    <w:rsid w:val="00244B13"/>
    <w:rsid w:val="002459FC"/>
    <w:rsid w:val="00245C85"/>
    <w:rsid w:val="002469B4"/>
    <w:rsid w:val="002539D5"/>
    <w:rsid w:val="002613A7"/>
    <w:rsid w:val="002626A7"/>
    <w:rsid w:val="00273D64"/>
    <w:rsid w:val="002923AF"/>
    <w:rsid w:val="002A159F"/>
    <w:rsid w:val="002A4A31"/>
    <w:rsid w:val="002D05EB"/>
    <w:rsid w:val="002D5360"/>
    <w:rsid w:val="002D5BF5"/>
    <w:rsid w:val="002E02B9"/>
    <w:rsid w:val="003010C0"/>
    <w:rsid w:val="003057A8"/>
    <w:rsid w:val="00306845"/>
    <w:rsid w:val="00316114"/>
    <w:rsid w:val="00330E8C"/>
    <w:rsid w:val="00331366"/>
    <w:rsid w:val="00332A97"/>
    <w:rsid w:val="003356BE"/>
    <w:rsid w:val="003375FC"/>
    <w:rsid w:val="003423C9"/>
    <w:rsid w:val="00350BE2"/>
    <w:rsid w:val="00350C00"/>
    <w:rsid w:val="003519B4"/>
    <w:rsid w:val="00360F79"/>
    <w:rsid w:val="00366113"/>
    <w:rsid w:val="00366CEB"/>
    <w:rsid w:val="0038050C"/>
    <w:rsid w:val="00386736"/>
    <w:rsid w:val="003867C1"/>
    <w:rsid w:val="00395946"/>
    <w:rsid w:val="0039636E"/>
    <w:rsid w:val="003A2799"/>
    <w:rsid w:val="003B073C"/>
    <w:rsid w:val="003B2DE2"/>
    <w:rsid w:val="003C19AA"/>
    <w:rsid w:val="003C270C"/>
    <w:rsid w:val="003D0994"/>
    <w:rsid w:val="003E1B51"/>
    <w:rsid w:val="003F2734"/>
    <w:rsid w:val="004004ED"/>
    <w:rsid w:val="00400CCB"/>
    <w:rsid w:val="00403B07"/>
    <w:rsid w:val="00411FC4"/>
    <w:rsid w:val="004131C6"/>
    <w:rsid w:val="004205FB"/>
    <w:rsid w:val="00423824"/>
    <w:rsid w:val="004241C6"/>
    <w:rsid w:val="00424F99"/>
    <w:rsid w:val="00430719"/>
    <w:rsid w:val="0043567D"/>
    <w:rsid w:val="00444EF1"/>
    <w:rsid w:val="00474619"/>
    <w:rsid w:val="004821FD"/>
    <w:rsid w:val="00482C6A"/>
    <w:rsid w:val="00495740"/>
    <w:rsid w:val="004A0B32"/>
    <w:rsid w:val="004A62E7"/>
    <w:rsid w:val="004B0BAC"/>
    <w:rsid w:val="004B4425"/>
    <w:rsid w:val="004B59A2"/>
    <w:rsid w:val="004B5E89"/>
    <w:rsid w:val="004B7B90"/>
    <w:rsid w:val="004C4750"/>
    <w:rsid w:val="004C7B4F"/>
    <w:rsid w:val="004D2246"/>
    <w:rsid w:val="004D34F3"/>
    <w:rsid w:val="004E2C19"/>
    <w:rsid w:val="004E3C8B"/>
    <w:rsid w:val="00500DD7"/>
    <w:rsid w:val="00501AB5"/>
    <w:rsid w:val="00520D6B"/>
    <w:rsid w:val="00526508"/>
    <w:rsid w:val="0052763F"/>
    <w:rsid w:val="00531832"/>
    <w:rsid w:val="00535A04"/>
    <w:rsid w:val="00544B1D"/>
    <w:rsid w:val="005457A8"/>
    <w:rsid w:val="00563E3E"/>
    <w:rsid w:val="00572A31"/>
    <w:rsid w:val="00572D00"/>
    <w:rsid w:val="005750D8"/>
    <w:rsid w:val="00583D5B"/>
    <w:rsid w:val="00586A67"/>
    <w:rsid w:val="005A2A24"/>
    <w:rsid w:val="005B0659"/>
    <w:rsid w:val="005B2757"/>
    <w:rsid w:val="005D284C"/>
    <w:rsid w:val="005D321C"/>
    <w:rsid w:val="005D521C"/>
    <w:rsid w:val="005D6F10"/>
    <w:rsid w:val="005E6389"/>
    <w:rsid w:val="005F4769"/>
    <w:rsid w:val="00604512"/>
    <w:rsid w:val="00633E23"/>
    <w:rsid w:val="006352F8"/>
    <w:rsid w:val="00637C45"/>
    <w:rsid w:val="00642702"/>
    <w:rsid w:val="00644E6F"/>
    <w:rsid w:val="006466C0"/>
    <w:rsid w:val="00651F00"/>
    <w:rsid w:val="00664B4E"/>
    <w:rsid w:val="00665C93"/>
    <w:rsid w:val="00673B55"/>
    <w:rsid w:val="00673B94"/>
    <w:rsid w:val="0067660A"/>
    <w:rsid w:val="00680AC6"/>
    <w:rsid w:val="00682A1F"/>
    <w:rsid w:val="006835D8"/>
    <w:rsid w:val="006A1976"/>
    <w:rsid w:val="006C122E"/>
    <w:rsid w:val="006C316E"/>
    <w:rsid w:val="006C605F"/>
    <w:rsid w:val="006D0456"/>
    <w:rsid w:val="006D0F7C"/>
    <w:rsid w:val="006D7822"/>
    <w:rsid w:val="00707D6D"/>
    <w:rsid w:val="0071691A"/>
    <w:rsid w:val="00722DBB"/>
    <w:rsid w:val="0072305E"/>
    <w:rsid w:val="007269C4"/>
    <w:rsid w:val="00733398"/>
    <w:rsid w:val="007333AA"/>
    <w:rsid w:val="007358D4"/>
    <w:rsid w:val="00741942"/>
    <w:rsid w:val="0074209E"/>
    <w:rsid w:val="007514A4"/>
    <w:rsid w:val="00763E51"/>
    <w:rsid w:val="00774CBD"/>
    <w:rsid w:val="00791567"/>
    <w:rsid w:val="007934DB"/>
    <w:rsid w:val="0079475F"/>
    <w:rsid w:val="007A5755"/>
    <w:rsid w:val="007A6A35"/>
    <w:rsid w:val="007A7B9F"/>
    <w:rsid w:val="007B1B10"/>
    <w:rsid w:val="007B7F03"/>
    <w:rsid w:val="007D1248"/>
    <w:rsid w:val="007D40DD"/>
    <w:rsid w:val="007E50A2"/>
    <w:rsid w:val="007F2CA8"/>
    <w:rsid w:val="007F7161"/>
    <w:rsid w:val="0083305F"/>
    <w:rsid w:val="008428E9"/>
    <w:rsid w:val="00847FA7"/>
    <w:rsid w:val="0085559E"/>
    <w:rsid w:val="00865E57"/>
    <w:rsid w:val="00880797"/>
    <w:rsid w:val="00890DE7"/>
    <w:rsid w:val="00891241"/>
    <w:rsid w:val="008951A5"/>
    <w:rsid w:val="00896B1B"/>
    <w:rsid w:val="0089743C"/>
    <w:rsid w:val="008A2790"/>
    <w:rsid w:val="008A76C7"/>
    <w:rsid w:val="008B6278"/>
    <w:rsid w:val="008B7BEC"/>
    <w:rsid w:val="008D1E33"/>
    <w:rsid w:val="008E3859"/>
    <w:rsid w:val="008E559E"/>
    <w:rsid w:val="00915326"/>
    <w:rsid w:val="00916080"/>
    <w:rsid w:val="00921A68"/>
    <w:rsid w:val="009224A3"/>
    <w:rsid w:val="009261B2"/>
    <w:rsid w:val="00944912"/>
    <w:rsid w:val="00945D9B"/>
    <w:rsid w:val="009530C1"/>
    <w:rsid w:val="00960136"/>
    <w:rsid w:val="00970659"/>
    <w:rsid w:val="00976EB7"/>
    <w:rsid w:val="00982D8D"/>
    <w:rsid w:val="009B09DC"/>
    <w:rsid w:val="009B42BA"/>
    <w:rsid w:val="009B55C6"/>
    <w:rsid w:val="009B6AF2"/>
    <w:rsid w:val="009D09BD"/>
    <w:rsid w:val="009D17FD"/>
    <w:rsid w:val="009D1EB4"/>
    <w:rsid w:val="009E1689"/>
    <w:rsid w:val="009E5776"/>
    <w:rsid w:val="009F5AED"/>
    <w:rsid w:val="00A015C4"/>
    <w:rsid w:val="00A04B65"/>
    <w:rsid w:val="00A063B5"/>
    <w:rsid w:val="00A07BAD"/>
    <w:rsid w:val="00A07BFC"/>
    <w:rsid w:val="00A13C9F"/>
    <w:rsid w:val="00A15172"/>
    <w:rsid w:val="00A1530F"/>
    <w:rsid w:val="00A323DC"/>
    <w:rsid w:val="00A4477C"/>
    <w:rsid w:val="00A47E11"/>
    <w:rsid w:val="00A663A6"/>
    <w:rsid w:val="00A72600"/>
    <w:rsid w:val="00A7479D"/>
    <w:rsid w:val="00A75E78"/>
    <w:rsid w:val="00A90A1B"/>
    <w:rsid w:val="00A94DA5"/>
    <w:rsid w:val="00AA1378"/>
    <w:rsid w:val="00AA451E"/>
    <w:rsid w:val="00AA6FC1"/>
    <w:rsid w:val="00AB0FBB"/>
    <w:rsid w:val="00AB18D3"/>
    <w:rsid w:val="00AB42A0"/>
    <w:rsid w:val="00AB4D12"/>
    <w:rsid w:val="00AC62E5"/>
    <w:rsid w:val="00AC6E9D"/>
    <w:rsid w:val="00AD6524"/>
    <w:rsid w:val="00AE2703"/>
    <w:rsid w:val="00AE2AA1"/>
    <w:rsid w:val="00AE5C68"/>
    <w:rsid w:val="00AE6D8A"/>
    <w:rsid w:val="00AF3324"/>
    <w:rsid w:val="00B065EB"/>
    <w:rsid w:val="00B13257"/>
    <w:rsid w:val="00B31FD0"/>
    <w:rsid w:val="00B348A9"/>
    <w:rsid w:val="00B376A6"/>
    <w:rsid w:val="00B40E0D"/>
    <w:rsid w:val="00B4445D"/>
    <w:rsid w:val="00B5080A"/>
    <w:rsid w:val="00B51268"/>
    <w:rsid w:val="00B60778"/>
    <w:rsid w:val="00B6488F"/>
    <w:rsid w:val="00B76176"/>
    <w:rsid w:val="00B90D2C"/>
    <w:rsid w:val="00B91A56"/>
    <w:rsid w:val="00B943AE"/>
    <w:rsid w:val="00BA42FF"/>
    <w:rsid w:val="00BB0B15"/>
    <w:rsid w:val="00BB107F"/>
    <w:rsid w:val="00BC0061"/>
    <w:rsid w:val="00BC2A31"/>
    <w:rsid w:val="00BC6976"/>
    <w:rsid w:val="00BC77E5"/>
    <w:rsid w:val="00BD7258"/>
    <w:rsid w:val="00BE3B17"/>
    <w:rsid w:val="00BE5A9B"/>
    <w:rsid w:val="00BF1970"/>
    <w:rsid w:val="00BF1F7A"/>
    <w:rsid w:val="00BF77F3"/>
    <w:rsid w:val="00C0309B"/>
    <w:rsid w:val="00C0598D"/>
    <w:rsid w:val="00C11956"/>
    <w:rsid w:val="00C2125A"/>
    <w:rsid w:val="00C23855"/>
    <w:rsid w:val="00C32E2E"/>
    <w:rsid w:val="00C55EDF"/>
    <w:rsid w:val="00C602E5"/>
    <w:rsid w:val="00C622BD"/>
    <w:rsid w:val="00C748FD"/>
    <w:rsid w:val="00C75FBC"/>
    <w:rsid w:val="00C80DC4"/>
    <w:rsid w:val="00C80E56"/>
    <w:rsid w:val="00C82DE5"/>
    <w:rsid w:val="00C86F1A"/>
    <w:rsid w:val="00CA3266"/>
    <w:rsid w:val="00CB09CB"/>
    <w:rsid w:val="00CB356F"/>
    <w:rsid w:val="00CC0397"/>
    <w:rsid w:val="00CC1D82"/>
    <w:rsid w:val="00CC5277"/>
    <w:rsid w:val="00CD02E7"/>
    <w:rsid w:val="00CD7001"/>
    <w:rsid w:val="00CE1911"/>
    <w:rsid w:val="00D05DBC"/>
    <w:rsid w:val="00D108D8"/>
    <w:rsid w:val="00D1588C"/>
    <w:rsid w:val="00D25A75"/>
    <w:rsid w:val="00D4046E"/>
    <w:rsid w:val="00D4362F"/>
    <w:rsid w:val="00D46853"/>
    <w:rsid w:val="00D62CAB"/>
    <w:rsid w:val="00D81813"/>
    <w:rsid w:val="00D84C82"/>
    <w:rsid w:val="00D9221F"/>
    <w:rsid w:val="00D94DFF"/>
    <w:rsid w:val="00DB3AAC"/>
    <w:rsid w:val="00DB6F51"/>
    <w:rsid w:val="00DC15A9"/>
    <w:rsid w:val="00DD4739"/>
    <w:rsid w:val="00DD6906"/>
    <w:rsid w:val="00DE3BE7"/>
    <w:rsid w:val="00DE5F33"/>
    <w:rsid w:val="00DE6251"/>
    <w:rsid w:val="00DF4143"/>
    <w:rsid w:val="00E04103"/>
    <w:rsid w:val="00E07B54"/>
    <w:rsid w:val="00E11F78"/>
    <w:rsid w:val="00E121DE"/>
    <w:rsid w:val="00E23968"/>
    <w:rsid w:val="00E33FE6"/>
    <w:rsid w:val="00E449D0"/>
    <w:rsid w:val="00E621E1"/>
    <w:rsid w:val="00E635CD"/>
    <w:rsid w:val="00E6376D"/>
    <w:rsid w:val="00E84BF9"/>
    <w:rsid w:val="00E854F8"/>
    <w:rsid w:val="00E958B4"/>
    <w:rsid w:val="00E95B70"/>
    <w:rsid w:val="00EA20A7"/>
    <w:rsid w:val="00EA6A54"/>
    <w:rsid w:val="00EA788B"/>
    <w:rsid w:val="00EB1C7E"/>
    <w:rsid w:val="00EC55B3"/>
    <w:rsid w:val="00EE6018"/>
    <w:rsid w:val="00EE6681"/>
    <w:rsid w:val="00EF493E"/>
    <w:rsid w:val="00EF6872"/>
    <w:rsid w:val="00F06F1E"/>
    <w:rsid w:val="00F12DBF"/>
    <w:rsid w:val="00F2338E"/>
    <w:rsid w:val="00F313B4"/>
    <w:rsid w:val="00F31BEB"/>
    <w:rsid w:val="00F32996"/>
    <w:rsid w:val="00F374B4"/>
    <w:rsid w:val="00F409AB"/>
    <w:rsid w:val="00F5371F"/>
    <w:rsid w:val="00F53DF1"/>
    <w:rsid w:val="00F65AEB"/>
    <w:rsid w:val="00F8475F"/>
    <w:rsid w:val="00F96FB2"/>
    <w:rsid w:val="00FB51D8"/>
    <w:rsid w:val="00FD0214"/>
    <w:rsid w:val="00FD08E8"/>
    <w:rsid w:val="00FD10DD"/>
    <w:rsid w:val="00FD26C2"/>
    <w:rsid w:val="00FD6BD5"/>
    <w:rsid w:val="00FE2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3E86E34A-5F54-43ED-AFA3-3B6EC9D1A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7E50A2"/>
    <w:rPr>
      <w:sz w:val="20"/>
      <w:szCs w:val="20"/>
    </w:rPr>
  </w:style>
  <w:style w:type="character" w:customStyle="1" w:styleId="FootnoteTextChar">
    <w:name w:val="Footnote Text Char"/>
    <w:basedOn w:val="DefaultParagraphFont"/>
    <w:link w:val="FootnoteText"/>
    <w:rsid w:val="007E50A2"/>
  </w:style>
  <w:style w:type="character" w:styleId="FootnoteReference">
    <w:name w:val="footnote reference"/>
    <w:rsid w:val="007E50A2"/>
    <w:rPr>
      <w:vertAlign w:val="superscript"/>
    </w:rPr>
  </w:style>
  <w:style w:type="character" w:customStyle="1" w:styleId="NormalArialChar">
    <w:name w:val="Normal+Arial Char"/>
    <w:link w:val="NormalArial"/>
    <w:rsid w:val="00AC6E9D"/>
    <w:rPr>
      <w:rFonts w:ascii="Arial" w:hAnsi="Arial"/>
      <w:sz w:val="24"/>
      <w:szCs w:val="24"/>
    </w:rPr>
  </w:style>
  <w:style w:type="character" w:customStyle="1" w:styleId="HeaderChar">
    <w:name w:val="Header Char"/>
    <w:link w:val="Header"/>
    <w:locked/>
    <w:rsid w:val="00AC6E9D"/>
    <w:rPr>
      <w:rFonts w:ascii="Arial" w:hAnsi="Arial"/>
      <w:b/>
      <w:bCs/>
      <w:sz w:val="24"/>
      <w:szCs w:val="24"/>
    </w:rPr>
  </w:style>
  <w:style w:type="paragraph" w:customStyle="1" w:styleId="H2">
    <w:name w:val="H2"/>
    <w:basedOn w:val="Heading2"/>
    <w:next w:val="BodyText"/>
    <w:link w:val="H2Char"/>
    <w:rsid w:val="00244B13"/>
    <w:pPr>
      <w:numPr>
        <w:ilvl w:val="0"/>
        <w:numId w:val="0"/>
      </w:numPr>
      <w:tabs>
        <w:tab w:val="left" w:pos="900"/>
      </w:tabs>
      <w:ind w:left="900" w:hanging="900"/>
    </w:pPr>
    <w:rPr>
      <w:b w:val="0"/>
    </w:rPr>
  </w:style>
  <w:style w:type="character" w:customStyle="1" w:styleId="H2Char">
    <w:name w:val="H2 Char"/>
    <w:link w:val="H2"/>
    <w:rsid w:val="00244B13"/>
    <w:rPr>
      <w:sz w:val="24"/>
    </w:rPr>
  </w:style>
  <w:style w:type="character" w:customStyle="1" w:styleId="CommentTextChar">
    <w:name w:val="Comment Text Char"/>
    <w:link w:val="CommentText"/>
    <w:semiHidden/>
    <w:rsid w:val="00642702"/>
  </w:style>
  <w:style w:type="paragraph" w:styleId="ListParagraph">
    <w:name w:val="List Paragraph"/>
    <w:basedOn w:val="Normal"/>
    <w:uiPriority w:val="34"/>
    <w:qFormat/>
    <w:rsid w:val="00B13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399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4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Stephen.solis@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9785C-793D-4825-A07B-CDDECDEF6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2747</Words>
  <Characters>21419</Characters>
  <Application>Microsoft Office Word</Application>
  <DocSecurity>0</DocSecurity>
  <Lines>178</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NRG Energy</Company>
  <LinksUpToDate>false</LinksUpToDate>
  <CharactersWithSpaces>24118</CharactersWithSpaces>
  <SharedDoc>false</SharedDoc>
  <HLinks>
    <vt:vector size="12" baseType="variant">
      <vt:variant>
        <vt:i4>6422559</vt:i4>
      </vt:variant>
      <vt:variant>
        <vt:i4>3</vt:i4>
      </vt:variant>
      <vt:variant>
        <vt:i4>0</vt:i4>
      </vt:variant>
      <vt:variant>
        <vt:i4>5</vt:i4>
      </vt:variant>
      <vt:variant>
        <vt:lpwstr>mailto:Stephen.solis@ercot.com</vt:lpwstr>
      </vt:variant>
      <vt:variant>
        <vt:lpwstr/>
      </vt:variant>
      <vt:variant>
        <vt:i4>1638467</vt:i4>
      </vt:variant>
      <vt:variant>
        <vt:i4>0</vt:i4>
      </vt:variant>
      <vt:variant>
        <vt:i4>0</vt:i4>
      </vt:variant>
      <vt:variant>
        <vt:i4>5</vt:i4>
      </vt:variant>
      <vt:variant>
        <vt:lpwstr>http://www.ercot.com/mktrules/issues/nprr849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042419</cp:lastModifiedBy>
  <cp:revision>3</cp:revision>
  <cp:lastPrinted>2001-06-20T16:28:00Z</cp:lastPrinted>
  <dcterms:created xsi:type="dcterms:W3CDTF">2019-04-24T20:38:00Z</dcterms:created>
  <dcterms:modified xsi:type="dcterms:W3CDTF">2019-04-24T23:09:00Z</dcterms:modified>
</cp:coreProperties>
</file>